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D99" w:rsidRPr="002F7AD1" w:rsidRDefault="003B2D99" w:rsidP="00001AD0">
      <w:pPr>
        <w:ind w:left="720"/>
        <w:jc w:val="center"/>
        <w:rPr>
          <w:b/>
          <w:szCs w:val="22"/>
          <w:lang w:val="en-US"/>
        </w:rPr>
      </w:pPr>
      <w:r w:rsidRPr="002F7AD1">
        <w:rPr>
          <w:b/>
          <w:szCs w:val="22"/>
          <w:lang w:val="en-US"/>
        </w:rPr>
        <w:t>CPWG/9 ACTION ITEM LIST</w:t>
      </w:r>
    </w:p>
    <w:p w:rsidR="003B2D99" w:rsidRPr="002F7AD1" w:rsidRDefault="003B2D99" w:rsidP="00001AD0">
      <w:pPr>
        <w:jc w:val="center"/>
        <w:rPr>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0"/>
        <w:gridCol w:w="1604"/>
        <w:gridCol w:w="1564"/>
        <w:gridCol w:w="1855"/>
        <w:gridCol w:w="1694"/>
        <w:gridCol w:w="1533"/>
        <w:gridCol w:w="802"/>
        <w:gridCol w:w="994"/>
      </w:tblGrid>
      <w:tr w:rsidR="003B2D99" w:rsidRPr="002F7AD1" w:rsidTr="00851944">
        <w:trPr>
          <w:cantSplit/>
          <w:trHeight w:val="20"/>
          <w:tblHeader/>
        </w:trPr>
        <w:tc>
          <w:tcPr>
            <w:tcW w:w="440" w:type="pct"/>
            <w:vAlign w:val="center"/>
          </w:tcPr>
          <w:p w:rsidR="003B2D99" w:rsidRPr="002F7AD1" w:rsidRDefault="003B2D99" w:rsidP="00001AD0">
            <w:pPr>
              <w:jc w:val="center"/>
              <w:rPr>
                <w:rFonts w:ascii="Arial Narrow" w:hAnsi="Arial Narrow"/>
                <w:b/>
                <w:bCs/>
                <w:szCs w:val="22"/>
                <w:lang w:val="en-US"/>
              </w:rPr>
            </w:pPr>
            <w:r w:rsidRPr="002F7AD1">
              <w:rPr>
                <w:rFonts w:ascii="Arial Narrow" w:hAnsi="Arial Narrow"/>
                <w:b/>
                <w:bCs/>
                <w:szCs w:val="22"/>
                <w:lang w:val="en-US"/>
              </w:rPr>
              <w:t>Action Number</w:t>
            </w:r>
          </w:p>
          <w:p w:rsidR="003B2D99" w:rsidRPr="002F7AD1" w:rsidRDefault="003B2D99" w:rsidP="00001AD0">
            <w:pPr>
              <w:jc w:val="center"/>
              <w:rPr>
                <w:rFonts w:ascii="Arial Narrow" w:hAnsi="Arial Narrow"/>
                <w:b/>
                <w:bCs/>
                <w:szCs w:val="22"/>
                <w:lang w:val="en-US"/>
              </w:rPr>
            </w:pPr>
          </w:p>
        </w:tc>
        <w:tc>
          <w:tcPr>
            <w:tcW w:w="728" w:type="pct"/>
            <w:vAlign w:val="center"/>
          </w:tcPr>
          <w:p w:rsidR="003B2D99" w:rsidRPr="002F7AD1" w:rsidRDefault="003B2D99" w:rsidP="00001AD0">
            <w:pPr>
              <w:jc w:val="center"/>
              <w:rPr>
                <w:rFonts w:ascii="Arial Narrow" w:hAnsi="Arial Narrow"/>
                <w:b/>
                <w:bCs/>
                <w:szCs w:val="22"/>
                <w:lang w:val="en-US"/>
              </w:rPr>
            </w:pPr>
            <w:bookmarkStart w:id="0" w:name="RANGE!A1:J75"/>
            <w:bookmarkEnd w:id="0"/>
            <w:r w:rsidRPr="002F7AD1">
              <w:rPr>
                <w:rFonts w:ascii="Arial Narrow" w:hAnsi="Arial Narrow"/>
                <w:b/>
                <w:bCs/>
                <w:szCs w:val="22"/>
                <w:lang w:val="en-US"/>
              </w:rPr>
              <w:t>Capacity Enhancement Goal</w:t>
            </w:r>
          </w:p>
        </w:tc>
        <w:tc>
          <w:tcPr>
            <w:tcW w:w="710" w:type="pct"/>
            <w:vAlign w:val="center"/>
          </w:tcPr>
          <w:p w:rsidR="003B2D99" w:rsidRPr="002F7AD1" w:rsidRDefault="003B2D99" w:rsidP="00001AD0">
            <w:pPr>
              <w:jc w:val="center"/>
              <w:rPr>
                <w:rFonts w:ascii="Arial Narrow" w:hAnsi="Arial Narrow"/>
                <w:b/>
                <w:bCs/>
                <w:szCs w:val="22"/>
                <w:lang w:val="en-US"/>
              </w:rPr>
            </w:pPr>
            <w:r w:rsidRPr="002F7AD1">
              <w:rPr>
                <w:rFonts w:ascii="Arial Narrow" w:hAnsi="Arial Narrow"/>
                <w:b/>
                <w:bCs/>
                <w:szCs w:val="22"/>
                <w:lang w:val="en-US"/>
              </w:rPr>
              <w:t>Supporting Goal Initiatives</w:t>
            </w:r>
          </w:p>
        </w:tc>
        <w:tc>
          <w:tcPr>
            <w:tcW w:w="842" w:type="pct"/>
            <w:vAlign w:val="center"/>
          </w:tcPr>
          <w:p w:rsidR="003B2D99" w:rsidRPr="002F7AD1" w:rsidRDefault="003B2D99" w:rsidP="00001AD0">
            <w:pPr>
              <w:jc w:val="center"/>
              <w:rPr>
                <w:rFonts w:ascii="Arial Narrow" w:hAnsi="Arial Narrow"/>
                <w:b/>
                <w:bCs/>
                <w:szCs w:val="22"/>
                <w:lang w:val="en-US"/>
              </w:rPr>
            </w:pPr>
            <w:r w:rsidRPr="002F7AD1">
              <w:rPr>
                <w:rFonts w:ascii="Arial Narrow" w:hAnsi="Arial Narrow"/>
                <w:b/>
                <w:bCs/>
                <w:szCs w:val="22"/>
                <w:lang w:val="en-US"/>
              </w:rPr>
              <w:t>Information/Status</w:t>
            </w:r>
          </w:p>
        </w:tc>
        <w:tc>
          <w:tcPr>
            <w:tcW w:w="769" w:type="pct"/>
            <w:vAlign w:val="center"/>
          </w:tcPr>
          <w:p w:rsidR="003B2D99" w:rsidRPr="002F7AD1" w:rsidRDefault="003B2D99" w:rsidP="00001AD0">
            <w:pPr>
              <w:jc w:val="center"/>
              <w:rPr>
                <w:rFonts w:ascii="Arial Narrow" w:hAnsi="Arial Narrow"/>
                <w:b/>
                <w:bCs/>
                <w:szCs w:val="22"/>
                <w:lang w:val="en-US"/>
              </w:rPr>
            </w:pPr>
            <w:r w:rsidRPr="002F7AD1">
              <w:rPr>
                <w:rFonts w:ascii="Arial Narrow" w:hAnsi="Arial Narrow"/>
                <w:b/>
                <w:bCs/>
                <w:szCs w:val="22"/>
                <w:lang w:val="en-US"/>
              </w:rPr>
              <w:t>Responsible Organization</w:t>
            </w:r>
          </w:p>
        </w:tc>
        <w:tc>
          <w:tcPr>
            <w:tcW w:w="696" w:type="pct"/>
            <w:vAlign w:val="center"/>
          </w:tcPr>
          <w:p w:rsidR="003B2D99" w:rsidRPr="002F7AD1" w:rsidRDefault="003B2D99" w:rsidP="00001AD0">
            <w:pPr>
              <w:jc w:val="center"/>
              <w:rPr>
                <w:rFonts w:ascii="Arial Narrow" w:hAnsi="Arial Narrow"/>
                <w:b/>
                <w:bCs/>
                <w:szCs w:val="22"/>
                <w:lang w:val="en-US"/>
              </w:rPr>
            </w:pPr>
            <w:r w:rsidRPr="002F7AD1">
              <w:rPr>
                <w:rFonts w:ascii="Arial Narrow" w:hAnsi="Arial Narrow"/>
                <w:b/>
                <w:bCs/>
                <w:szCs w:val="22"/>
                <w:lang w:val="en-US"/>
              </w:rPr>
              <w:t>Action Pending</w:t>
            </w:r>
          </w:p>
        </w:tc>
        <w:tc>
          <w:tcPr>
            <w:tcW w:w="364" w:type="pct"/>
            <w:vAlign w:val="center"/>
          </w:tcPr>
          <w:p w:rsidR="003B2D99" w:rsidRPr="002F7AD1" w:rsidRDefault="003B2D99" w:rsidP="00001AD0">
            <w:pPr>
              <w:jc w:val="center"/>
              <w:rPr>
                <w:rFonts w:ascii="Arial Narrow" w:hAnsi="Arial Narrow"/>
                <w:b/>
                <w:bCs/>
                <w:szCs w:val="22"/>
                <w:lang w:val="en-US"/>
              </w:rPr>
            </w:pPr>
            <w:r w:rsidRPr="002F7AD1">
              <w:rPr>
                <w:rFonts w:ascii="Arial Narrow" w:hAnsi="Arial Narrow"/>
                <w:b/>
                <w:bCs/>
                <w:szCs w:val="22"/>
                <w:lang w:val="en-US"/>
              </w:rPr>
              <w:t>Target Date</w:t>
            </w:r>
          </w:p>
        </w:tc>
        <w:tc>
          <w:tcPr>
            <w:tcW w:w="451" w:type="pct"/>
            <w:vAlign w:val="center"/>
          </w:tcPr>
          <w:p w:rsidR="003B2D99" w:rsidRPr="002F7AD1" w:rsidRDefault="003B2D99" w:rsidP="00001AD0">
            <w:pPr>
              <w:jc w:val="center"/>
              <w:rPr>
                <w:rFonts w:ascii="Arial Narrow" w:hAnsi="Arial Narrow"/>
                <w:b/>
                <w:bCs/>
                <w:szCs w:val="22"/>
                <w:lang w:val="en-US"/>
              </w:rPr>
            </w:pPr>
            <w:r w:rsidRPr="002F7AD1">
              <w:rPr>
                <w:rFonts w:ascii="Arial Narrow" w:hAnsi="Arial Narrow"/>
                <w:b/>
                <w:bCs/>
                <w:szCs w:val="22"/>
                <w:lang w:val="en-US"/>
              </w:rPr>
              <w:t>Status</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CP01-02</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Reduce Separation Standards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RVSM in </w:t>
            </w:r>
            <w:smartTag w:uri="urn:schemas-microsoft-com:office:smarttags" w:element="place">
              <w:r w:rsidRPr="002F7AD1">
                <w:rPr>
                  <w:rFonts w:ascii="Arial Narrow" w:hAnsi="Arial Narrow"/>
                  <w:szCs w:val="22"/>
                  <w:lang w:val="en-US"/>
                </w:rPr>
                <w:t>Arctic Ocean</w:t>
              </w:r>
            </w:smartTag>
            <w:r w:rsidRPr="002F7AD1">
              <w:rPr>
                <w:rFonts w:ascii="Arial Narrow" w:hAnsi="Arial Narrow"/>
                <w:szCs w:val="22"/>
                <w:lang w:val="en-US"/>
              </w:rPr>
              <w:t xml:space="preserve"> (Russian Oceanic FIRs)</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State ATM provided an update on the planned implementation of RVSM in </w:t>
            </w:r>
            <w:smartTag w:uri="urn:schemas-microsoft-com:office:smarttags" w:element="country-region">
              <w:r w:rsidRPr="002F7AD1">
                <w:rPr>
                  <w:rFonts w:ascii="Arial Narrow" w:hAnsi="Arial Narrow"/>
                  <w:szCs w:val="22"/>
                  <w:lang w:val="en-US"/>
                </w:rPr>
                <w:t>Russia</w:t>
              </w:r>
            </w:smartTag>
            <w:r w:rsidRPr="002F7AD1">
              <w:rPr>
                <w:rFonts w:ascii="Arial Narrow" w:hAnsi="Arial Narrow"/>
                <w:szCs w:val="22"/>
                <w:lang w:val="en-US"/>
              </w:rPr>
              <w:t xml:space="preserve">, the </w:t>
            </w:r>
            <w:smartTag w:uri="urn:schemas-microsoft-com:office:smarttags" w:element="PlaceName">
              <w:r w:rsidRPr="002F7AD1">
                <w:rPr>
                  <w:rFonts w:ascii="Arial Narrow" w:hAnsi="Arial Narrow"/>
                  <w:szCs w:val="22"/>
                  <w:lang w:val="en-US"/>
                </w:rPr>
                <w:t>CIS</w:t>
              </w:r>
            </w:smartTag>
            <w:r w:rsidRPr="002F7AD1">
              <w:rPr>
                <w:rFonts w:ascii="Arial Narrow" w:hAnsi="Arial Narrow"/>
                <w:szCs w:val="22"/>
                <w:lang w:val="en-US"/>
              </w:rPr>
              <w:t xml:space="preserve"> </w:t>
            </w:r>
            <w:smartTag w:uri="urn:schemas-microsoft-com:office:smarttags" w:element="PlaceType">
              <w:r w:rsidRPr="002F7AD1">
                <w:rPr>
                  <w:rFonts w:ascii="Arial Narrow" w:hAnsi="Arial Narrow"/>
                  <w:szCs w:val="22"/>
                  <w:lang w:val="en-US"/>
                </w:rPr>
                <w:t>States</w:t>
              </w:r>
            </w:smartTag>
            <w:r w:rsidRPr="002F7AD1">
              <w:rPr>
                <w:rFonts w:ascii="Arial Narrow" w:hAnsi="Arial Narrow"/>
                <w:szCs w:val="22"/>
                <w:lang w:val="en-US"/>
              </w:rPr>
              <w:t xml:space="preserve"> and </w:t>
            </w:r>
            <w:smartTag w:uri="urn:schemas-microsoft-com:office:smarttags" w:element="place">
              <w:smartTag w:uri="urn:schemas-microsoft-com:office:smarttags" w:element="country-region">
                <w:r w:rsidRPr="002F7AD1">
                  <w:rPr>
                    <w:rFonts w:ascii="Arial Narrow" w:hAnsi="Arial Narrow"/>
                    <w:szCs w:val="22"/>
                    <w:lang w:val="en-US"/>
                  </w:rPr>
                  <w:t>Mongolia</w:t>
                </w:r>
              </w:smartTag>
            </w:smartTag>
            <w:r w:rsidRPr="002F7AD1">
              <w:rPr>
                <w:rFonts w:ascii="Arial Narrow" w:hAnsi="Arial Narrow"/>
                <w:szCs w:val="22"/>
                <w:lang w:val="en-US"/>
              </w:rPr>
              <w:t xml:space="preserve"> on 17 Nov 2011</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State ATM</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to provide update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CP01-08C</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Administration</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ATFM collaboration between FAA/ATO and State ATM</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FAA reported that the agreement is still being finalized.  </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FAA/State ATM</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and State ATM have finalized the Agreement and it is awaiting signature.  The ATFM Annex will need to be reviewed and updated by FAA and.State ATM. Provide update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highlight w:val="magenta"/>
                <w:lang w:val="en-US"/>
              </w:rPr>
            </w:pPr>
            <w:r w:rsidRPr="002F7AD1">
              <w:rPr>
                <w:rFonts w:ascii="Arial Narrow" w:hAnsi="Arial Narrow"/>
                <w:szCs w:val="22"/>
                <w:lang w:val="en-US"/>
              </w:rPr>
              <w:t>CP01-15B</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Automated flight data exchange between ZAN and Magadan ACC</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ZAN will prepare an engineering assessment and business case for FAA HQ to consider in determining the FAA position on OLDI</w:t>
            </w:r>
          </w:p>
          <w:p w:rsidR="003B2D99" w:rsidRPr="002F7AD1" w:rsidRDefault="003B2D99" w:rsidP="00001AD0">
            <w:pPr>
              <w:rPr>
                <w:rFonts w:ascii="Arial Narrow" w:hAnsi="Arial Narrow"/>
                <w:szCs w:val="22"/>
                <w:lang w:val="en-US"/>
              </w:rPr>
            </w:pP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State ATM/FAA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Action to be tracked under CP06-01</w:t>
            </w:r>
          </w:p>
        </w:tc>
        <w:tc>
          <w:tcPr>
            <w:tcW w:w="364" w:type="pct"/>
          </w:tcPr>
          <w:p w:rsidR="003B2D99" w:rsidRPr="002F7AD1" w:rsidRDefault="003B2D99" w:rsidP="00001AD0">
            <w:pPr>
              <w:jc w:val="center"/>
              <w:rPr>
                <w:rFonts w:ascii="Arial Narrow" w:hAnsi="Arial Narrow"/>
                <w:szCs w:val="22"/>
                <w:lang w:val="en-US"/>
              </w:rPr>
            </w:pP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CLOSED</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CP01-15C</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Automated flight data exchange between ZAN and Edmonton ACC</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Edmonton ACC expects to be ready in November 2010</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 xml:space="preserve">NAV </w:t>
            </w:r>
            <w:smartTag w:uri="urn:schemas-microsoft-com:office:smarttags" w:element="place">
              <w:smartTag w:uri="urn:schemas-microsoft-com:office:smarttags" w:element="country-region">
                <w:r w:rsidRPr="002F7AD1">
                  <w:rPr>
                    <w:rFonts w:ascii="Arial Narrow" w:hAnsi="Arial Narrow"/>
                    <w:szCs w:val="22"/>
                    <w:lang w:val="en-US"/>
                  </w:rPr>
                  <w:t>CANADA</w:t>
                </w:r>
              </w:smartTag>
            </w:smartTag>
            <w:r w:rsidRPr="002F7AD1">
              <w:rPr>
                <w:rFonts w:ascii="Arial Narrow" w:hAnsi="Arial Narrow"/>
                <w:szCs w:val="22"/>
                <w:lang w:val="en-US"/>
              </w:rPr>
              <w:t>/ FAA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Action to be tracked under CP06-01</w:t>
            </w:r>
          </w:p>
        </w:tc>
        <w:tc>
          <w:tcPr>
            <w:tcW w:w="364" w:type="pct"/>
          </w:tcPr>
          <w:p w:rsidR="003B2D99" w:rsidRPr="002F7AD1" w:rsidRDefault="003B2D99" w:rsidP="00001AD0">
            <w:pPr>
              <w:jc w:val="center"/>
              <w:rPr>
                <w:rFonts w:ascii="Arial Narrow" w:hAnsi="Arial Narrow"/>
                <w:szCs w:val="22"/>
                <w:lang w:val="en-US"/>
              </w:rPr>
            </w:pP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CLOSED</w:t>
            </w:r>
          </w:p>
        </w:tc>
      </w:tr>
      <w:tr w:rsidR="003B2D99" w:rsidRPr="00CE6B00" w:rsidTr="00851944">
        <w:trPr>
          <w:cantSplit/>
          <w:trHeight w:val="20"/>
        </w:trPr>
        <w:tc>
          <w:tcPr>
            <w:tcW w:w="440" w:type="pct"/>
          </w:tcPr>
          <w:p w:rsidR="003B2D99" w:rsidRPr="00CE6B00" w:rsidRDefault="003B2D99" w:rsidP="00001AD0">
            <w:pPr>
              <w:jc w:val="center"/>
              <w:rPr>
                <w:rFonts w:ascii="Arial Narrow" w:hAnsi="Arial Narrow"/>
                <w:szCs w:val="22"/>
                <w:lang w:val="en-US"/>
              </w:rPr>
            </w:pPr>
            <w:r w:rsidRPr="00CE6B00">
              <w:rPr>
                <w:rFonts w:ascii="Arial Narrow" w:hAnsi="Arial Narrow"/>
                <w:szCs w:val="22"/>
                <w:lang w:val="en-US"/>
              </w:rPr>
              <w:t>CP01-18</w:t>
            </w:r>
          </w:p>
        </w:tc>
        <w:tc>
          <w:tcPr>
            <w:tcW w:w="728" w:type="pct"/>
          </w:tcPr>
          <w:p w:rsidR="003B2D99" w:rsidRPr="00CE6B00" w:rsidRDefault="003B2D99" w:rsidP="00001AD0">
            <w:pPr>
              <w:rPr>
                <w:rFonts w:ascii="Arial Narrow" w:hAnsi="Arial Narrow"/>
                <w:szCs w:val="22"/>
                <w:lang w:val="en-US"/>
              </w:rPr>
            </w:pPr>
            <w:r w:rsidRPr="00CE6B00">
              <w:rPr>
                <w:rFonts w:ascii="Arial Narrow" w:hAnsi="Arial Narrow"/>
                <w:szCs w:val="22"/>
                <w:lang w:val="en-US"/>
              </w:rPr>
              <w:t>Improve Efficiencies</w:t>
            </w:r>
          </w:p>
        </w:tc>
        <w:tc>
          <w:tcPr>
            <w:tcW w:w="710" w:type="pct"/>
          </w:tcPr>
          <w:p w:rsidR="003B2D99" w:rsidRPr="00CE6B00" w:rsidRDefault="003B2D99" w:rsidP="00001AD0">
            <w:pPr>
              <w:rPr>
                <w:rFonts w:ascii="Arial Narrow" w:hAnsi="Arial Narrow"/>
                <w:szCs w:val="22"/>
                <w:lang w:val="en-US"/>
              </w:rPr>
            </w:pPr>
            <w:r w:rsidRPr="00CE6B00">
              <w:rPr>
                <w:rFonts w:ascii="Arial Narrow" w:hAnsi="Arial Narrow"/>
                <w:szCs w:val="22"/>
                <w:lang w:val="en-US"/>
              </w:rPr>
              <w:t>Manage GRL compliance</w:t>
            </w:r>
          </w:p>
        </w:tc>
        <w:tc>
          <w:tcPr>
            <w:tcW w:w="842" w:type="pct"/>
          </w:tcPr>
          <w:p w:rsidR="003B2D99" w:rsidRPr="00CE6B00" w:rsidRDefault="003B2D99" w:rsidP="00001AD0">
            <w:pPr>
              <w:rPr>
                <w:rFonts w:ascii="Arial Narrow" w:hAnsi="Arial Narrow"/>
                <w:szCs w:val="22"/>
                <w:lang w:val="en-US"/>
              </w:rPr>
            </w:pPr>
            <w:r w:rsidRPr="00CE6B00">
              <w:rPr>
                <w:rFonts w:ascii="Arial Narrow" w:hAnsi="Arial Narrow"/>
                <w:szCs w:val="22"/>
                <w:lang w:val="en-US"/>
              </w:rPr>
              <w:t>FAA provided update on procedures and information on trial to reduce track loading to 10 minutes for fixes FRENK, KUTAL, VALDA and ERNIK.</w:t>
            </w:r>
          </w:p>
        </w:tc>
        <w:tc>
          <w:tcPr>
            <w:tcW w:w="769" w:type="pct"/>
          </w:tcPr>
          <w:p w:rsidR="003B2D99" w:rsidRPr="00CE6B00" w:rsidRDefault="003B2D99" w:rsidP="00001AD0">
            <w:pPr>
              <w:jc w:val="center"/>
              <w:rPr>
                <w:rFonts w:ascii="Arial Narrow" w:hAnsi="Arial Narrow"/>
                <w:szCs w:val="22"/>
                <w:lang w:val="en-US"/>
              </w:rPr>
            </w:pPr>
            <w:r w:rsidRPr="00CE6B00">
              <w:rPr>
                <w:rFonts w:ascii="Arial Narrow" w:hAnsi="Arial Narrow"/>
                <w:szCs w:val="22"/>
                <w:lang w:val="en-US"/>
              </w:rPr>
              <w:t>FAA</w:t>
            </w:r>
          </w:p>
        </w:tc>
        <w:tc>
          <w:tcPr>
            <w:tcW w:w="696" w:type="pct"/>
          </w:tcPr>
          <w:p w:rsidR="003B2D99" w:rsidRPr="00CE6B00" w:rsidRDefault="003B2D99" w:rsidP="00001AD0">
            <w:pPr>
              <w:rPr>
                <w:rFonts w:ascii="Arial Narrow" w:hAnsi="Arial Narrow"/>
                <w:szCs w:val="22"/>
                <w:lang w:val="en-US"/>
              </w:rPr>
            </w:pPr>
            <w:r w:rsidRPr="00CE6B00">
              <w:rPr>
                <w:rFonts w:ascii="Arial Narrow" w:hAnsi="Arial Narrow"/>
                <w:szCs w:val="22"/>
                <w:lang w:val="en-US"/>
              </w:rPr>
              <w:t>Provide update on trial results to CPWG members</w:t>
            </w:r>
          </w:p>
          <w:p w:rsidR="003B2D99" w:rsidRPr="00CE6B00" w:rsidRDefault="003B2D99" w:rsidP="00CE6B00">
            <w:pPr>
              <w:rPr>
                <w:rFonts w:ascii="Arial Narrow" w:hAnsi="Arial Narrow"/>
                <w:szCs w:val="22"/>
                <w:lang w:val="en-US"/>
              </w:rPr>
            </w:pPr>
            <w:r w:rsidRPr="00CE6B00">
              <w:rPr>
                <w:rFonts w:ascii="Arial Narrow" w:hAnsi="Arial Narrow"/>
                <w:szCs w:val="22"/>
                <w:lang w:val="en-US"/>
              </w:rPr>
              <w:t>Update the Track Advisory Users Guide to reflect the information presented to CPWG/9</w:t>
            </w:r>
          </w:p>
        </w:tc>
        <w:tc>
          <w:tcPr>
            <w:tcW w:w="364" w:type="pct"/>
          </w:tcPr>
          <w:p w:rsidR="003B2D99" w:rsidRPr="00CE6B00" w:rsidRDefault="003B2D99" w:rsidP="00001AD0">
            <w:pPr>
              <w:jc w:val="center"/>
              <w:rPr>
                <w:rFonts w:ascii="Arial Narrow" w:hAnsi="Arial Narrow"/>
                <w:szCs w:val="22"/>
                <w:lang w:val="en-US"/>
              </w:rPr>
            </w:pPr>
            <w:r w:rsidRPr="00CE6B00">
              <w:rPr>
                <w:rFonts w:ascii="Arial Narrow" w:hAnsi="Arial Narrow"/>
                <w:szCs w:val="22"/>
                <w:lang w:val="en-US"/>
              </w:rPr>
              <w:t>June 2010</w:t>
            </w:r>
          </w:p>
          <w:p w:rsidR="003B2D99" w:rsidRPr="00CE6B00" w:rsidRDefault="003B2D99" w:rsidP="00001AD0">
            <w:pPr>
              <w:jc w:val="center"/>
              <w:rPr>
                <w:rFonts w:ascii="Arial Narrow" w:hAnsi="Arial Narrow"/>
                <w:szCs w:val="22"/>
                <w:lang w:val="en-US"/>
              </w:rPr>
            </w:pPr>
          </w:p>
          <w:p w:rsidR="003B2D99" w:rsidRPr="00CE6B00" w:rsidRDefault="003B2D99" w:rsidP="00001AD0">
            <w:pPr>
              <w:jc w:val="center"/>
              <w:rPr>
                <w:rFonts w:ascii="Arial Narrow" w:hAnsi="Arial Narrow"/>
                <w:szCs w:val="22"/>
                <w:lang w:val="en-US"/>
              </w:rPr>
            </w:pPr>
          </w:p>
          <w:p w:rsidR="003B2D99" w:rsidRPr="00CE6B00" w:rsidRDefault="003B2D99" w:rsidP="00001AD0">
            <w:pPr>
              <w:jc w:val="center"/>
              <w:rPr>
                <w:rFonts w:ascii="Arial Narrow" w:hAnsi="Arial Narrow"/>
                <w:szCs w:val="22"/>
                <w:lang w:val="en-US"/>
              </w:rPr>
            </w:pPr>
            <w:r w:rsidRPr="00CE6B00">
              <w:rPr>
                <w:rFonts w:ascii="Arial Narrow" w:hAnsi="Arial Narrow"/>
                <w:szCs w:val="22"/>
                <w:lang w:val="en-US"/>
              </w:rPr>
              <w:t>Nov 2010</w:t>
            </w:r>
          </w:p>
        </w:tc>
        <w:tc>
          <w:tcPr>
            <w:tcW w:w="451" w:type="pct"/>
          </w:tcPr>
          <w:p w:rsidR="003B2D99" w:rsidRPr="00CE6B00" w:rsidRDefault="003B2D99" w:rsidP="00001AD0">
            <w:pPr>
              <w:jc w:val="center"/>
              <w:rPr>
                <w:rFonts w:ascii="Arial Narrow" w:hAnsi="Arial Narrow"/>
                <w:szCs w:val="22"/>
                <w:lang w:val="en-US"/>
              </w:rPr>
            </w:pPr>
            <w:r w:rsidRPr="00CE6B00">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CP02-27</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Develop Contingency Plan</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Contingency Response</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presented a format for Arctic Region ATM Operational Contingency Plan, which was agreed by all ANSPs</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All ANSPs</w:t>
            </w:r>
          </w:p>
        </w:tc>
        <w:tc>
          <w:tcPr>
            <w:tcW w:w="696" w:type="pct"/>
          </w:tcPr>
          <w:p w:rsidR="003B2D99" w:rsidRDefault="003B2D99" w:rsidP="00001AD0">
            <w:pPr>
              <w:rPr>
                <w:rFonts w:ascii="Arial Narrow" w:hAnsi="Arial Narrow"/>
                <w:szCs w:val="22"/>
                <w:lang w:val="en-US"/>
              </w:rPr>
            </w:pPr>
            <w:r w:rsidRPr="002F7AD1">
              <w:rPr>
                <w:rFonts w:ascii="Arial Narrow" w:hAnsi="Arial Narrow"/>
                <w:szCs w:val="22"/>
                <w:lang w:val="en-US"/>
              </w:rPr>
              <w:t>Each ANSP will submit information for plan to FAA. FAA will compile the document and  present an update for CPWG/10</w:t>
            </w:r>
          </w:p>
          <w:p w:rsidR="003B2D99" w:rsidRDefault="003B2D99" w:rsidP="00001AD0">
            <w:pPr>
              <w:rPr>
                <w:rFonts w:ascii="Arial Narrow" w:hAnsi="Arial Narrow"/>
                <w:szCs w:val="22"/>
                <w:lang w:val="en-US"/>
              </w:rPr>
            </w:pPr>
          </w:p>
          <w:p w:rsidR="003B2D99" w:rsidRPr="002F7AD1" w:rsidRDefault="003B2D99" w:rsidP="000F571D">
            <w:pPr>
              <w:numPr>
                <w:ins w:id="1" w:author="Unknown" w:date="2010-05-20T13:31:00Z"/>
              </w:numPr>
              <w:rPr>
                <w:rFonts w:ascii="Arial Narrow" w:hAnsi="Arial Narrow"/>
                <w:szCs w:val="22"/>
                <w:lang w:val="en-US"/>
              </w:rPr>
            </w:pPr>
            <w:r>
              <w:rPr>
                <w:rFonts w:ascii="Arial Narrow" w:hAnsi="Arial Narrow"/>
                <w:szCs w:val="22"/>
                <w:lang w:val="en-US"/>
              </w:rPr>
              <w:t xml:space="preserve">State ATM to provide JCAB with points of contact to coordinate issues , especially  within NOPAC </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p w:rsidR="003B2D99" w:rsidRPr="002F7AD1" w:rsidRDefault="003B2D99" w:rsidP="00001AD0">
            <w:pPr>
              <w:jc w:val="center"/>
              <w:rPr>
                <w:rFonts w:ascii="Arial Narrow" w:hAnsi="Arial Narrow"/>
                <w:szCs w:val="22"/>
                <w:lang w:val="en-US"/>
              </w:rPr>
            </w:pP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CP03-29</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HF Air-Ground Data Link</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Oakland ARTCC has encountered automation issues with the HFDL trial, but it is expected to start again.</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FAA and Operators</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will provide update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CP03-30</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Reduce Separation Standards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Standardize Polar Region Separation Standards</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FAA provided an update on the implementation of 50NM lateral separation in the Anchorage Arctic FIR planned for 18 Nov 2010.  NAV </w:t>
            </w:r>
            <w:smartTag w:uri="urn:schemas-microsoft-com:office:smarttags" w:element="place">
              <w:smartTag w:uri="urn:schemas-microsoft-com:office:smarttags" w:element="country-region">
                <w:r w:rsidRPr="002F7AD1">
                  <w:rPr>
                    <w:rFonts w:ascii="Arial Narrow" w:hAnsi="Arial Narrow"/>
                    <w:szCs w:val="22"/>
                    <w:lang w:val="en-US"/>
                  </w:rPr>
                  <w:t>CANADA</w:t>
                </w:r>
              </w:smartTag>
            </w:smartTag>
            <w:r w:rsidRPr="002F7AD1">
              <w:rPr>
                <w:rFonts w:ascii="Arial Narrow" w:hAnsi="Arial Narrow"/>
                <w:szCs w:val="22"/>
                <w:lang w:val="en-US"/>
              </w:rPr>
              <w:t xml:space="preserve"> reported that there may be a delay due to CAATS implementation</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FAA/NAV CANADA/ISAVIA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NAV </w:t>
            </w:r>
            <w:smartTag w:uri="urn:schemas-microsoft-com:office:smarttags" w:element="place">
              <w:smartTag w:uri="urn:schemas-microsoft-com:office:smarttags" w:element="country-region">
                <w:r w:rsidRPr="002F7AD1">
                  <w:rPr>
                    <w:rFonts w:ascii="Arial Narrow" w:hAnsi="Arial Narrow"/>
                    <w:szCs w:val="22"/>
                    <w:lang w:val="en-US"/>
                  </w:rPr>
                  <w:t>CANADA</w:t>
                </w:r>
              </w:smartTag>
            </w:smartTag>
            <w:r w:rsidRPr="002F7AD1">
              <w:rPr>
                <w:rFonts w:ascii="Arial Narrow" w:hAnsi="Arial Narrow"/>
                <w:szCs w:val="22"/>
                <w:lang w:val="en-US"/>
              </w:rPr>
              <w:t xml:space="preserve"> to advise the FAA as soon as possible regarding possible delays in implementation. Update to be provided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CP04-31</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Implement use of radar procedures between Magadan ACC and  Anchorage ARTCC</w:t>
            </w:r>
          </w:p>
        </w:tc>
        <w:tc>
          <w:tcPr>
            <w:tcW w:w="842" w:type="pct"/>
          </w:tcPr>
          <w:p w:rsidR="003B2D99" w:rsidRPr="002F7AD1" w:rsidRDefault="003B2D99" w:rsidP="00001AD0">
            <w:pPr>
              <w:tabs>
                <w:tab w:val="num" w:pos="2160"/>
              </w:tabs>
              <w:rPr>
                <w:rFonts w:ascii="Arial Narrow" w:hAnsi="Arial Narrow"/>
                <w:szCs w:val="22"/>
                <w:lang w:val="en-US"/>
              </w:rPr>
            </w:pPr>
            <w:r w:rsidRPr="002F7AD1">
              <w:rPr>
                <w:rFonts w:ascii="Arial Narrow" w:hAnsi="Arial Narrow"/>
                <w:szCs w:val="22"/>
                <w:lang w:val="en-US"/>
              </w:rPr>
              <w:t>State ATM advised that the target date for Providenia radar had slipped to 2012</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 xml:space="preserve">State ATM </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will provide an update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CP04-35</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Shorten and simplify Form “R” and filing process.</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reported that FATA is working this.  Changes will be published in the AIP, but no target date is available</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FATA/State ATM</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Update to be provided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CP05-38</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Reduce Separation Standards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Mixed environment, capabilities &amp; benefits to be gained. Partial mix of fleet. Need to identify obstacles to increase capacity, assess &amp; identify obstacles &amp; how to mitigate them.</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IATA reported that responses to the Fleet Capability survey are being received, and results should be available before the next meeting.  </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IATA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Outcome of survey to be provided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CP05-42</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IATA to act as a focal point for Airline Route Proposals</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IATA reported that they will continue in this role through their Regional Coordination Groups.</w:t>
            </w:r>
          </w:p>
        </w:tc>
        <w:tc>
          <w:tcPr>
            <w:tcW w:w="769" w:type="pct"/>
          </w:tcPr>
          <w:p w:rsidR="003B2D99" w:rsidRPr="002F7AD1" w:rsidRDefault="003B2D99" w:rsidP="00001AD0">
            <w:pPr>
              <w:jc w:val="center"/>
              <w:rPr>
                <w:rFonts w:ascii="Arial Narrow" w:hAnsi="Arial Narrow"/>
                <w:szCs w:val="22"/>
                <w:lang w:val="en-US"/>
              </w:rPr>
            </w:pPr>
          </w:p>
        </w:tc>
        <w:tc>
          <w:tcPr>
            <w:tcW w:w="696" w:type="pct"/>
          </w:tcPr>
          <w:p w:rsidR="003B2D99" w:rsidRPr="002F7AD1" w:rsidRDefault="003B2D99" w:rsidP="00001AD0">
            <w:pPr>
              <w:rPr>
                <w:rFonts w:ascii="Arial Narrow" w:hAnsi="Arial Narrow"/>
                <w:szCs w:val="22"/>
                <w:lang w:val="en-US"/>
              </w:rPr>
            </w:pPr>
          </w:p>
        </w:tc>
        <w:tc>
          <w:tcPr>
            <w:tcW w:w="364" w:type="pct"/>
          </w:tcPr>
          <w:p w:rsidR="003B2D99" w:rsidRPr="002F7AD1" w:rsidRDefault="003B2D99" w:rsidP="00001AD0">
            <w:pPr>
              <w:jc w:val="center"/>
              <w:rPr>
                <w:rFonts w:ascii="Arial Narrow" w:hAnsi="Arial Narrow"/>
                <w:szCs w:val="22"/>
                <w:lang w:val="en-US"/>
              </w:rPr>
            </w:pP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CLOSED</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CP05-44</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Route Development and Coordination with </w:t>
            </w:r>
            <w:smartTag w:uri="urn:schemas-microsoft-com:office:smarttags" w:element="place">
              <w:smartTag w:uri="urn:schemas-microsoft-com:office:smarttags" w:element="country-region">
                <w:r w:rsidRPr="002F7AD1">
                  <w:rPr>
                    <w:rFonts w:ascii="Arial Narrow" w:hAnsi="Arial Narrow"/>
                    <w:szCs w:val="22"/>
                    <w:lang w:val="en-US"/>
                  </w:rPr>
                  <w:t>China</w:t>
                </w:r>
              </w:smartTag>
            </w:smartTag>
          </w:p>
        </w:tc>
        <w:tc>
          <w:tcPr>
            <w:tcW w:w="842" w:type="pct"/>
          </w:tcPr>
          <w:p w:rsidR="003B2D99" w:rsidRPr="002F7AD1" w:rsidRDefault="003B2D99" w:rsidP="00001AD0">
            <w:pPr>
              <w:tabs>
                <w:tab w:val="num" w:pos="0"/>
                <w:tab w:val="num" w:pos="2160"/>
              </w:tabs>
              <w:rPr>
                <w:rFonts w:ascii="Arial Narrow" w:hAnsi="Arial Narrow"/>
                <w:szCs w:val="22"/>
                <w:lang w:val="en-US"/>
              </w:rPr>
            </w:pPr>
            <w:r w:rsidRPr="002F7AD1">
              <w:rPr>
                <w:rFonts w:ascii="Arial Narrow" w:hAnsi="Arial Narrow"/>
                <w:szCs w:val="22"/>
                <w:lang w:val="en-US"/>
              </w:rPr>
              <w:t xml:space="preserve">IATA and State ATM reported on ongoing work regarding the development of new entry/exit points for </w:t>
            </w:r>
            <w:smartTag w:uri="urn:schemas-microsoft-com:office:smarttags" w:element="place">
              <w:smartTag w:uri="urn:schemas-microsoft-com:office:smarttags" w:element="country-region">
                <w:r w:rsidRPr="002F7AD1">
                  <w:rPr>
                    <w:rFonts w:ascii="Arial Narrow" w:hAnsi="Arial Narrow"/>
                    <w:szCs w:val="22"/>
                    <w:lang w:val="en-US"/>
                  </w:rPr>
                  <w:t>China</w:t>
                </w:r>
              </w:smartTag>
            </w:smartTag>
            <w:r w:rsidRPr="002F7AD1">
              <w:rPr>
                <w:rFonts w:ascii="Arial Narrow" w:hAnsi="Arial Narrow"/>
                <w:szCs w:val="22"/>
                <w:lang w:val="en-US"/>
              </w:rPr>
              <w:t>.</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IATA/State ATM</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IATA and State ATM to provide updates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CP06-01</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Harmonized flight data exchange between facilities</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HQ to determine the FAA position on OLDI.</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FAA presented the draft Global ICD.</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FAA/ANSPs</w:t>
            </w:r>
          </w:p>
        </w:tc>
        <w:tc>
          <w:tcPr>
            <w:tcW w:w="696" w:type="pct"/>
          </w:tcPr>
          <w:p w:rsidR="003B2D99" w:rsidRPr="002F7AD1" w:rsidRDefault="003B2D99" w:rsidP="00001AD0">
            <w:pPr>
              <w:widowControl/>
              <w:tabs>
                <w:tab w:val="left" w:pos="2736"/>
                <w:tab w:val="left" w:pos="5616"/>
              </w:tabs>
              <w:spacing w:line="245" w:lineRule="exact"/>
              <w:rPr>
                <w:rFonts w:ascii="Arial Narrow" w:hAnsi="Arial Narrow"/>
                <w:szCs w:val="22"/>
                <w:lang w:val="en-US"/>
              </w:rPr>
            </w:pPr>
            <w:r w:rsidRPr="002F7AD1">
              <w:rPr>
                <w:rFonts w:ascii="Arial Narrow" w:hAnsi="Arial Narrow"/>
                <w:szCs w:val="22"/>
                <w:lang w:val="en-US"/>
              </w:rPr>
              <w:t>ANSPs to submit comments on the Global ICD to FAA by 30 Jun 2010.</w:t>
            </w:r>
          </w:p>
          <w:p w:rsidR="003B2D99" w:rsidRPr="002F7AD1" w:rsidRDefault="003B2D99" w:rsidP="00001AD0">
            <w:pPr>
              <w:widowControl/>
              <w:tabs>
                <w:tab w:val="left" w:pos="2736"/>
                <w:tab w:val="left" w:pos="5616"/>
              </w:tabs>
              <w:spacing w:line="245" w:lineRule="exact"/>
              <w:rPr>
                <w:rFonts w:ascii="Arial Narrow" w:hAnsi="Arial Narrow"/>
                <w:szCs w:val="22"/>
                <w:lang w:val="en-US"/>
              </w:rPr>
            </w:pPr>
            <w:r w:rsidRPr="002F7AD1">
              <w:rPr>
                <w:rFonts w:ascii="Arial Narrow" w:hAnsi="Arial Narrow"/>
                <w:szCs w:val="22"/>
                <w:lang w:val="en-US"/>
              </w:rPr>
              <w:t xml:space="preserve">FAA position on OLDI will be presented to CPWG/10.  </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30 Jun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CP06-02</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Ocean 21/Arctic FIR</w:t>
            </w:r>
          </w:p>
        </w:tc>
        <w:tc>
          <w:tcPr>
            <w:tcW w:w="842" w:type="pct"/>
          </w:tcPr>
          <w:p w:rsidR="003B2D99" w:rsidRPr="002F7AD1" w:rsidRDefault="003B2D99" w:rsidP="00001AD0">
            <w:pPr>
              <w:tabs>
                <w:tab w:val="num" w:pos="2160"/>
              </w:tabs>
              <w:rPr>
                <w:rFonts w:ascii="Arial Narrow" w:hAnsi="Arial Narrow"/>
                <w:szCs w:val="22"/>
                <w:lang w:val="en-US"/>
              </w:rPr>
            </w:pPr>
            <w:r w:rsidRPr="002F7AD1">
              <w:rPr>
                <w:rFonts w:ascii="Arial Narrow" w:hAnsi="Arial Narrow"/>
                <w:szCs w:val="22"/>
                <w:lang w:val="en-US"/>
              </w:rPr>
              <w:t>FAA presented information on ZAN’s plan to transition control of Anchorage Arctic FIR to Ocean21.</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FAA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will provide an update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CP06-11</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Administration</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Statistics on Time/Fuel Savings</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IATA presented the Distance/Time Calculator that they use to determine fuel savings for time and distance reductions.</w:t>
            </w:r>
          </w:p>
        </w:tc>
        <w:tc>
          <w:tcPr>
            <w:tcW w:w="769" w:type="pct"/>
          </w:tcPr>
          <w:p w:rsidR="003B2D99" w:rsidRPr="002F7AD1" w:rsidRDefault="003B2D99" w:rsidP="00001AD0">
            <w:pPr>
              <w:jc w:val="center"/>
              <w:rPr>
                <w:rFonts w:ascii="Arial Narrow" w:hAnsi="Arial Narrow"/>
                <w:szCs w:val="22"/>
                <w:lang w:val="en-US"/>
              </w:rPr>
            </w:pPr>
          </w:p>
        </w:tc>
        <w:tc>
          <w:tcPr>
            <w:tcW w:w="696" w:type="pct"/>
          </w:tcPr>
          <w:p w:rsidR="003B2D99" w:rsidRPr="002F7AD1" w:rsidRDefault="003B2D99" w:rsidP="00001AD0">
            <w:pPr>
              <w:rPr>
                <w:rFonts w:ascii="Arial Narrow" w:hAnsi="Arial Narrow"/>
                <w:szCs w:val="22"/>
                <w:lang w:val="en-US"/>
              </w:rPr>
            </w:pPr>
          </w:p>
        </w:tc>
        <w:tc>
          <w:tcPr>
            <w:tcW w:w="364" w:type="pct"/>
          </w:tcPr>
          <w:p w:rsidR="003B2D99" w:rsidRPr="002F7AD1" w:rsidRDefault="003B2D99" w:rsidP="00001AD0">
            <w:pPr>
              <w:jc w:val="center"/>
              <w:rPr>
                <w:rFonts w:ascii="Arial Narrow" w:hAnsi="Arial Narrow"/>
                <w:szCs w:val="22"/>
                <w:lang w:val="en-US"/>
              </w:rPr>
            </w:pP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CLOSED</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CP06-12</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Tactical Reroutes Prior to Entering Russian Airspace</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UAL and FAA reported on the outcome of a tactical reroute paper trial conducted on 7 Apr 2010.  </w:t>
            </w:r>
            <w:smartTag w:uri="urn:schemas-microsoft-com:office:smarttags" w:element="place">
              <w:smartTag w:uri="urn:schemas-microsoft-com:office:smarttags" w:element="country-region">
                <w:r w:rsidRPr="002F7AD1">
                  <w:rPr>
                    <w:rFonts w:ascii="Arial Narrow" w:hAnsi="Arial Narrow"/>
                    <w:szCs w:val="22"/>
                    <w:lang w:val="en-US"/>
                  </w:rPr>
                  <w:t>Russia</w:t>
                </w:r>
              </w:smartTag>
            </w:smartTag>
            <w:r w:rsidRPr="002F7AD1">
              <w:rPr>
                <w:rFonts w:ascii="Arial Narrow" w:hAnsi="Arial Narrow"/>
                <w:szCs w:val="22"/>
                <w:lang w:val="en-US"/>
              </w:rPr>
              <w:t xml:space="preserve"> would like to conduct additional paper trials and establish procedures for testing with live traffic</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State ATM/FAA/IATA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Additional paper trials to be conducted. Update to be provided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CP06-13</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Lost Communication Procedures</w:t>
            </w:r>
          </w:p>
        </w:tc>
        <w:tc>
          <w:tcPr>
            <w:tcW w:w="842" w:type="pct"/>
          </w:tcPr>
          <w:p w:rsidR="003B2D99" w:rsidRPr="002F7AD1" w:rsidRDefault="003B2D99" w:rsidP="00001AD0">
            <w:pPr>
              <w:tabs>
                <w:tab w:val="num" w:pos="2160"/>
              </w:tabs>
              <w:rPr>
                <w:rFonts w:ascii="Arial Narrow" w:hAnsi="Arial Narrow"/>
                <w:szCs w:val="22"/>
                <w:lang w:val="en-US"/>
              </w:rPr>
            </w:pPr>
            <w:r w:rsidRPr="002F7AD1">
              <w:rPr>
                <w:rFonts w:ascii="Arial Narrow" w:hAnsi="Arial Narrow"/>
                <w:szCs w:val="22"/>
                <w:lang w:val="en-US"/>
              </w:rPr>
              <w:t xml:space="preserve">The FAA submitted the proposed amendment to the NAM Doc 7030 on lost comm procedures to ICAO Mexico City.  They responded with suggested changes which were agreed by the meeting.    A question was raised re: the inclusion of ADS-C.  </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 xml:space="preserve"> FAA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will follow up with ICAO Mexico City and report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CP07-02</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Add additional entry/exit fixes on the FIR boundaries</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presented options for additional boundary fixes.</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All ANSPs/IATA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to provide details on fixes to ZAN.  ZAN to study information and respond to State ATM.  Update to be provided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699"/>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CP07-03</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communications north of 80 degrees N</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NAV </w:t>
            </w:r>
            <w:smartTag w:uri="urn:schemas-microsoft-com:office:smarttags" w:element="place">
              <w:smartTag w:uri="urn:schemas-microsoft-com:office:smarttags" w:element="country-region">
                <w:r w:rsidRPr="002F7AD1">
                  <w:rPr>
                    <w:rFonts w:ascii="Arial Narrow" w:hAnsi="Arial Narrow"/>
                    <w:szCs w:val="22"/>
                    <w:lang w:val="en-US"/>
                  </w:rPr>
                  <w:t>CANADA</w:t>
                </w:r>
              </w:smartTag>
            </w:smartTag>
            <w:r w:rsidRPr="002F7AD1">
              <w:rPr>
                <w:rFonts w:ascii="Arial Narrow" w:hAnsi="Arial Narrow"/>
                <w:szCs w:val="22"/>
                <w:lang w:val="en-US"/>
              </w:rPr>
              <w:t xml:space="preserve"> reported on planned preparations for TRASAS/3 </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All ANSPs/</w:t>
            </w:r>
            <w:r>
              <w:rPr>
                <w:rFonts w:ascii="Arial Narrow" w:hAnsi="Arial Narrow"/>
                <w:szCs w:val="22"/>
                <w:lang w:val="en-US"/>
              </w:rPr>
              <w:t xml:space="preserve">IATA/ </w:t>
            </w:r>
            <w:r w:rsidRPr="002F7AD1">
              <w:rPr>
                <w:rFonts w:ascii="Arial Narrow" w:hAnsi="Arial Narrow"/>
                <w:szCs w:val="22"/>
                <w:lang w:val="en-US"/>
              </w:rPr>
              <w:t>Airlines</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All ANSPs to nominate comm experts to Dave Rose to participate in Comm TF.  Airlines encouraged to also nominate experts.</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May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CP07-06</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Opening of new routes south of ABERI</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State ATM presented information on R705 and R706 which will be implemented on 1 Jul 2010 </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State ATM/IATA/ ANSPs</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to provide details of routes by e-mail as soon as possible</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Provide update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May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CP08-01</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Develop Contingency Plan</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Exercise Contingency Plans</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ISAVIA reported on a planned exercise in May 2010 focusing on Polar flights.</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ISAVIA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Report on the outcome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CP08-02</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Develop Contingency Plan</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Respond to Volcanic Ash Event</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and ISAVIA reported on responses to actual volcanic ash event over NAT.</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FAA and State ATM reported on development of operational telcons for the exchange of volcanic ash information.</w:t>
            </w:r>
          </w:p>
        </w:tc>
        <w:tc>
          <w:tcPr>
            <w:tcW w:w="769" w:type="pct"/>
          </w:tcPr>
          <w:p w:rsidR="003B2D99" w:rsidRPr="002F7AD1" w:rsidRDefault="003B2D99" w:rsidP="00240D7E">
            <w:pPr>
              <w:jc w:val="center"/>
              <w:rPr>
                <w:rFonts w:ascii="Arial Narrow" w:hAnsi="Arial Narrow"/>
                <w:szCs w:val="22"/>
                <w:lang w:val="en-US"/>
              </w:rPr>
            </w:pPr>
            <w:r w:rsidRPr="002F7AD1">
              <w:rPr>
                <w:rFonts w:ascii="Arial Narrow" w:hAnsi="Arial Narrow"/>
                <w:szCs w:val="22"/>
                <w:lang w:val="en-US"/>
              </w:rPr>
              <w:t>FAA/State ATM/</w:t>
            </w:r>
          </w:p>
        </w:tc>
        <w:tc>
          <w:tcPr>
            <w:tcW w:w="696" w:type="pct"/>
          </w:tcPr>
          <w:p w:rsidR="003B2D99" w:rsidRPr="002F7AD1" w:rsidRDefault="003B2D99" w:rsidP="00240D7E">
            <w:pPr>
              <w:rPr>
                <w:rFonts w:ascii="Arial Narrow" w:hAnsi="Arial Narrow"/>
                <w:szCs w:val="22"/>
                <w:lang w:val="en-US"/>
              </w:rPr>
            </w:pPr>
            <w:r w:rsidRPr="002F7AD1">
              <w:rPr>
                <w:rFonts w:ascii="Arial Narrow" w:hAnsi="Arial Narrow"/>
                <w:szCs w:val="22"/>
                <w:lang w:val="en-US"/>
              </w:rPr>
              <w:t>FAA</w:t>
            </w:r>
            <w:r>
              <w:rPr>
                <w:rFonts w:ascii="Arial Narrow" w:hAnsi="Arial Narrow"/>
                <w:szCs w:val="22"/>
                <w:lang w:val="en-US"/>
              </w:rPr>
              <w:t xml:space="preserve"> and</w:t>
            </w:r>
            <w:r w:rsidRPr="002F7AD1">
              <w:rPr>
                <w:rFonts w:ascii="Arial Narrow" w:hAnsi="Arial Narrow"/>
                <w:szCs w:val="22"/>
                <w:lang w:val="en-US"/>
              </w:rPr>
              <w:t xml:space="preserve"> State ATM will provide further update on  practice telcons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CP08-03</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Establish </w:t>
            </w:r>
            <w:smartTag w:uri="urn:schemas-microsoft-com:office:smarttags" w:element="address">
              <w:smartTag w:uri="urn:schemas-microsoft-com:office:smarttags" w:element="Street">
                <w:r w:rsidRPr="002F7AD1">
                  <w:rPr>
                    <w:rFonts w:ascii="Arial Narrow" w:hAnsi="Arial Narrow"/>
                    <w:szCs w:val="22"/>
                    <w:lang w:val="en-US"/>
                  </w:rPr>
                  <w:t>ATS Route</w:t>
                </w:r>
              </w:smartTag>
            </w:smartTag>
            <w:r w:rsidRPr="002F7AD1">
              <w:rPr>
                <w:rFonts w:ascii="Arial Narrow" w:hAnsi="Arial Narrow"/>
                <w:szCs w:val="22"/>
                <w:lang w:val="en-US"/>
              </w:rPr>
              <w:t xml:space="preserve"> Catalog</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presented a draft .ATS route catalog to document proposed ATS routes for the Polar Region.</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State ATM/</w:t>
            </w:r>
          </w:p>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All ANSPs</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Each ANSP to nominate POC to State ATM to assist in developing process to populate and maintain the route catalog.</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to present updated ATS route catalog to CPWG/10.</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FAA to make the review of ATS route catalog a standing action item for future meetings.</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CP08-05</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Modify Restrictions for PILUN and LISKI</w:t>
            </w:r>
          </w:p>
          <w:p w:rsidR="003B2D99" w:rsidRPr="002F7AD1" w:rsidRDefault="003B2D99" w:rsidP="00001AD0">
            <w:pPr>
              <w:rPr>
                <w:rFonts w:ascii="Arial Narrow" w:hAnsi="Arial Narrow"/>
                <w:color w:val="FF0000"/>
                <w:szCs w:val="22"/>
                <w:lang w:val="en-US"/>
              </w:rPr>
            </w:pP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reported on changes to restrictions and procedures for PILUN and LISKI</w:t>
            </w:r>
          </w:p>
        </w:tc>
        <w:tc>
          <w:tcPr>
            <w:tcW w:w="769" w:type="pct"/>
          </w:tcPr>
          <w:p w:rsidR="003B2D99" w:rsidRPr="002F7AD1" w:rsidRDefault="003B2D99" w:rsidP="00001AD0">
            <w:pPr>
              <w:jc w:val="center"/>
              <w:rPr>
                <w:rFonts w:ascii="Arial Narrow" w:hAnsi="Arial Narrow"/>
                <w:szCs w:val="22"/>
                <w:lang w:val="en-US"/>
              </w:rPr>
            </w:pP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This will be combined with CP08-12</w:t>
            </w:r>
          </w:p>
        </w:tc>
        <w:tc>
          <w:tcPr>
            <w:tcW w:w="364" w:type="pct"/>
          </w:tcPr>
          <w:p w:rsidR="003B2D99" w:rsidRPr="002F7AD1" w:rsidRDefault="003B2D99" w:rsidP="00001AD0">
            <w:pPr>
              <w:jc w:val="center"/>
              <w:rPr>
                <w:rFonts w:ascii="Arial Narrow" w:hAnsi="Arial Narrow"/>
                <w:szCs w:val="22"/>
                <w:lang w:val="en-US"/>
              </w:rPr>
            </w:pP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CLOSED</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CP08-06</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Provide Additional Connections to Current Airways</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IATA requested to connect some of the new beneficial airways implemented by the </w:t>
            </w:r>
            <w:smartTag w:uri="urn:schemas-microsoft-com:office:smarttags" w:element="place">
              <w:smartTag w:uri="urn:schemas-microsoft-com:office:smarttags" w:element="country-region">
                <w:r w:rsidRPr="002F7AD1">
                  <w:rPr>
                    <w:rFonts w:ascii="Arial Narrow" w:hAnsi="Arial Narrow"/>
                    <w:szCs w:val="22"/>
                    <w:lang w:val="en-US"/>
                  </w:rPr>
                  <w:t>Russian Federation</w:t>
                </w:r>
              </w:smartTag>
            </w:smartTag>
            <w:r w:rsidRPr="002F7AD1">
              <w:rPr>
                <w:rFonts w:ascii="Arial Narrow" w:hAnsi="Arial Narrow"/>
                <w:szCs w:val="22"/>
                <w:lang w:val="en-US"/>
              </w:rPr>
              <w:t xml:space="preserve"> to provide more choices.</w:t>
            </w:r>
          </w:p>
          <w:p w:rsidR="003B2D99" w:rsidRPr="00A30141" w:rsidRDefault="003B2D99" w:rsidP="00001AD0">
            <w:pPr>
              <w:tabs>
                <w:tab w:val="num" w:pos="0"/>
              </w:tabs>
              <w:rPr>
                <w:rFonts w:ascii="Arial Narrow" w:hAnsi="Arial Narrow"/>
                <w:szCs w:val="22"/>
                <w:lang w:val="en-US"/>
              </w:rPr>
            </w:pPr>
            <w:r w:rsidRPr="00A30141">
              <w:rPr>
                <w:rFonts w:ascii="Arial Narrow" w:hAnsi="Arial Narrow"/>
                <w:szCs w:val="22"/>
                <w:lang w:val="en-US"/>
              </w:rPr>
              <w:t xml:space="preserve">State ATM agreed to look into a connection directly from KURAK to ODANA or from KURAK to KONIK that might offer more efficiencies. </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State ATM</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to report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CP08-07</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Implement Online Track Advisory (OLTA)</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provided an update on the current status on the transition of maintenance for DOTS+ and OLTA to the FAA.  OLTA remains in operational demonstration status.</w:t>
            </w:r>
          </w:p>
        </w:tc>
        <w:tc>
          <w:tcPr>
            <w:tcW w:w="769" w:type="pct"/>
          </w:tcPr>
          <w:p w:rsidR="003B2D99" w:rsidRPr="002F7AD1" w:rsidRDefault="003B2D99" w:rsidP="00B964FB">
            <w:pPr>
              <w:jc w:val="center"/>
              <w:rPr>
                <w:rFonts w:ascii="Arial Narrow" w:hAnsi="Arial Narrow"/>
                <w:szCs w:val="22"/>
                <w:lang w:val="en-US"/>
              </w:rPr>
            </w:pPr>
            <w:r w:rsidRPr="002F7AD1">
              <w:rPr>
                <w:rFonts w:ascii="Arial Narrow" w:hAnsi="Arial Narrow"/>
                <w:szCs w:val="22"/>
                <w:lang w:val="en-US"/>
              </w:rPr>
              <w:t>FAA</w:t>
            </w:r>
          </w:p>
        </w:tc>
        <w:tc>
          <w:tcPr>
            <w:tcW w:w="696" w:type="pct"/>
          </w:tcPr>
          <w:p w:rsidR="003B2D99" w:rsidRDefault="003B2D99" w:rsidP="00B964FB">
            <w:pPr>
              <w:rPr>
                <w:rFonts w:ascii="Arial Narrow" w:hAnsi="Arial Narrow"/>
                <w:szCs w:val="22"/>
                <w:lang w:val="en-US"/>
              </w:rPr>
            </w:pPr>
            <w:r w:rsidRPr="002F7AD1">
              <w:rPr>
                <w:rFonts w:ascii="Arial Narrow" w:hAnsi="Arial Narrow"/>
                <w:szCs w:val="22"/>
                <w:lang w:val="en-US"/>
              </w:rPr>
              <w:t xml:space="preserve">FAA to look into differences in use of </w:t>
            </w:r>
            <w:r>
              <w:rPr>
                <w:rFonts w:ascii="Arial Narrow" w:hAnsi="Arial Narrow"/>
                <w:szCs w:val="22"/>
                <w:lang w:val="en-US"/>
              </w:rPr>
              <w:t>OLTA</w:t>
            </w:r>
            <w:r w:rsidRPr="002F7AD1">
              <w:rPr>
                <w:rFonts w:ascii="Arial Narrow" w:hAnsi="Arial Narrow"/>
                <w:szCs w:val="22"/>
                <w:lang w:val="en-US"/>
              </w:rPr>
              <w:t xml:space="preserve"> by ZOA and ZAN, </w:t>
            </w:r>
            <w:r>
              <w:rPr>
                <w:rFonts w:ascii="Arial Narrow" w:hAnsi="Arial Narrow"/>
                <w:szCs w:val="22"/>
                <w:lang w:val="en-US"/>
              </w:rPr>
              <w:t xml:space="preserve">and provide </w:t>
            </w:r>
            <w:r w:rsidRPr="002F7AD1">
              <w:rPr>
                <w:rFonts w:ascii="Arial Narrow" w:hAnsi="Arial Narrow"/>
                <w:szCs w:val="22"/>
                <w:lang w:val="en-US"/>
              </w:rPr>
              <w:t xml:space="preserve">information </w:t>
            </w:r>
            <w:r>
              <w:rPr>
                <w:rFonts w:ascii="Arial Narrow" w:hAnsi="Arial Narrow"/>
                <w:szCs w:val="22"/>
                <w:lang w:val="en-US"/>
              </w:rPr>
              <w:t xml:space="preserve">on the changes to FTI and </w:t>
            </w:r>
            <w:r w:rsidRPr="002F7AD1">
              <w:rPr>
                <w:rFonts w:ascii="Arial Narrow" w:hAnsi="Arial Narrow"/>
                <w:szCs w:val="22"/>
                <w:lang w:val="en-US"/>
              </w:rPr>
              <w:t>connect</w:t>
            </w:r>
            <w:r>
              <w:rPr>
                <w:rFonts w:ascii="Arial Narrow" w:hAnsi="Arial Narrow"/>
                <w:szCs w:val="22"/>
                <w:lang w:val="en-US"/>
              </w:rPr>
              <w:t>ivity to OLTA after 1 Oct</w:t>
            </w:r>
            <w:r w:rsidRPr="002F7AD1">
              <w:rPr>
                <w:rFonts w:ascii="Arial Narrow" w:hAnsi="Arial Narrow"/>
                <w:szCs w:val="22"/>
                <w:lang w:val="en-US"/>
              </w:rPr>
              <w:t xml:space="preserve">.  </w:t>
            </w:r>
          </w:p>
          <w:p w:rsidR="003B2D99" w:rsidRPr="002F7AD1" w:rsidRDefault="003B2D99" w:rsidP="00B964FB">
            <w:pPr>
              <w:rPr>
                <w:rFonts w:ascii="Arial Narrow" w:hAnsi="Arial Narrow"/>
                <w:szCs w:val="22"/>
                <w:lang w:val="en-US"/>
              </w:rPr>
            </w:pPr>
            <w:r w:rsidRPr="002F7AD1">
              <w:rPr>
                <w:rFonts w:ascii="Arial Narrow" w:hAnsi="Arial Narrow"/>
                <w:szCs w:val="22"/>
                <w:lang w:val="en-US"/>
              </w:rPr>
              <w:t>Update to be provided to CPWG/10</w:t>
            </w:r>
          </w:p>
        </w:tc>
        <w:tc>
          <w:tcPr>
            <w:tcW w:w="364" w:type="pct"/>
          </w:tcPr>
          <w:p w:rsidR="003B2D99" w:rsidRPr="002F7AD1" w:rsidRDefault="003B2D99" w:rsidP="00B964FB">
            <w:pPr>
              <w:jc w:val="center"/>
              <w:rPr>
                <w:rFonts w:ascii="Arial Narrow" w:hAnsi="Arial Narrow"/>
                <w:szCs w:val="22"/>
                <w:lang w:val="en-US"/>
              </w:rPr>
            </w:pPr>
            <w:r>
              <w:rPr>
                <w:rFonts w:ascii="Arial Narrow" w:hAnsi="Arial Narrow"/>
                <w:szCs w:val="22"/>
                <w:lang w:val="en-US"/>
              </w:rPr>
              <w:t xml:space="preserve">Sep </w:t>
            </w:r>
            <w:r w:rsidRPr="002F7AD1">
              <w:rPr>
                <w:rFonts w:ascii="Arial Narrow" w:hAnsi="Arial Narrow"/>
                <w:szCs w:val="22"/>
                <w:lang w:val="en-US"/>
              </w:rPr>
              <w:t>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CP08-08</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Consider opening additional fixes west of BAMOK</w:t>
            </w:r>
          </w:p>
        </w:tc>
        <w:tc>
          <w:tcPr>
            <w:tcW w:w="842" w:type="pct"/>
          </w:tcPr>
          <w:p w:rsidR="003B2D99" w:rsidRPr="002F7AD1" w:rsidRDefault="003B2D99" w:rsidP="000F571D">
            <w:pPr>
              <w:rPr>
                <w:rFonts w:ascii="Arial Narrow" w:hAnsi="Arial Narrow"/>
                <w:szCs w:val="22"/>
                <w:lang w:val="en-US"/>
              </w:rPr>
            </w:pPr>
            <w:r w:rsidRPr="002F7AD1">
              <w:rPr>
                <w:rFonts w:ascii="Arial Narrow" w:hAnsi="Arial Narrow"/>
                <w:szCs w:val="22"/>
                <w:lang w:val="en-US"/>
              </w:rPr>
              <w:t>FAA</w:t>
            </w:r>
            <w:r>
              <w:rPr>
                <w:rFonts w:ascii="Arial Narrow" w:hAnsi="Arial Narrow"/>
                <w:szCs w:val="22"/>
                <w:lang w:val="en-US"/>
              </w:rPr>
              <w:t xml:space="preserve"> and State ATM, in coordination with JCAB, to consider 5 proposals from CPWG/9, and </w:t>
            </w:r>
            <w:r w:rsidRPr="002F7AD1">
              <w:rPr>
                <w:rFonts w:ascii="Arial Narrow" w:hAnsi="Arial Narrow"/>
                <w:szCs w:val="22"/>
                <w:lang w:val="en-US"/>
              </w:rPr>
              <w:t xml:space="preserve">consult with the airlines as to the ongoing need for additional fixes </w:t>
            </w:r>
          </w:p>
        </w:tc>
        <w:tc>
          <w:tcPr>
            <w:tcW w:w="769" w:type="pct"/>
          </w:tcPr>
          <w:p w:rsidR="003B2D99" w:rsidRPr="002F7AD1" w:rsidRDefault="003B2D99" w:rsidP="000F571D">
            <w:pPr>
              <w:jc w:val="center"/>
              <w:rPr>
                <w:rFonts w:ascii="Arial Narrow" w:hAnsi="Arial Narrow"/>
                <w:szCs w:val="22"/>
                <w:lang w:val="en-US"/>
              </w:rPr>
            </w:pPr>
            <w:r w:rsidRPr="002F7AD1">
              <w:rPr>
                <w:rFonts w:ascii="Arial Narrow" w:hAnsi="Arial Narrow"/>
                <w:szCs w:val="22"/>
                <w:lang w:val="en-US"/>
              </w:rPr>
              <w:t>FAA/State ATM/</w:t>
            </w:r>
            <w:r w:rsidRPr="002F7AD1" w:rsidDel="000F571D">
              <w:rPr>
                <w:rFonts w:ascii="Arial Narrow" w:hAnsi="Arial Narrow"/>
                <w:szCs w:val="22"/>
                <w:lang w:val="en-US"/>
              </w:rPr>
              <w:t xml:space="preserve"> </w:t>
            </w:r>
            <w:r w:rsidRPr="002F7AD1">
              <w:rPr>
                <w:rFonts w:ascii="Arial Narrow" w:hAnsi="Arial Narrow"/>
                <w:szCs w:val="22"/>
                <w:lang w:val="en-US"/>
              </w:rPr>
              <w:t>IATA</w:t>
            </w:r>
          </w:p>
        </w:tc>
        <w:tc>
          <w:tcPr>
            <w:tcW w:w="696" w:type="pct"/>
          </w:tcPr>
          <w:p w:rsidR="003B2D99" w:rsidRDefault="003B2D99" w:rsidP="00001AD0">
            <w:pPr>
              <w:rPr>
                <w:rFonts w:ascii="Arial Narrow" w:hAnsi="Arial Narrow"/>
                <w:szCs w:val="22"/>
                <w:lang w:val="en-US"/>
              </w:rPr>
            </w:pPr>
            <w:r>
              <w:rPr>
                <w:rFonts w:ascii="Arial Narrow" w:hAnsi="Arial Narrow"/>
                <w:szCs w:val="22"/>
                <w:lang w:val="en-US"/>
              </w:rPr>
              <w:t>State ATM to add the proposals to the ATS Route Catalog.</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Update to be provided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 xml:space="preserve">CP08-09  </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Expansion of westbound use of FL360</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Agreement reached  to include NIKIN in the FL360 trial</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FAA/State ATM/NAV CANADA/IATA</w:t>
            </w:r>
          </w:p>
          <w:p w:rsidR="003B2D99" w:rsidRPr="002F7AD1" w:rsidRDefault="003B2D99" w:rsidP="00001AD0">
            <w:pPr>
              <w:rPr>
                <w:rFonts w:ascii="Arial Narrow" w:hAnsi="Arial Narrow"/>
                <w:szCs w:val="22"/>
                <w:lang w:val="en-US"/>
              </w:rPr>
            </w:pPr>
          </w:p>
          <w:p w:rsidR="003B2D99" w:rsidRPr="002F7AD1" w:rsidRDefault="003B2D99" w:rsidP="00001AD0">
            <w:pPr>
              <w:rPr>
                <w:rFonts w:ascii="Arial Narrow" w:hAnsi="Arial Narrow"/>
                <w:szCs w:val="22"/>
                <w:lang w:val="en-US"/>
              </w:rPr>
            </w:pPr>
          </w:p>
          <w:p w:rsidR="003B2D99" w:rsidRPr="002F7AD1" w:rsidRDefault="003B2D99" w:rsidP="00001AD0">
            <w:pPr>
              <w:rPr>
                <w:rFonts w:ascii="Arial Narrow" w:hAnsi="Arial Narrow"/>
                <w:szCs w:val="22"/>
                <w:lang w:val="en-US"/>
              </w:rPr>
            </w:pPr>
          </w:p>
          <w:p w:rsidR="003B2D99" w:rsidRPr="002F7AD1" w:rsidRDefault="003B2D99" w:rsidP="00001AD0">
            <w:pPr>
              <w:rPr>
                <w:rFonts w:ascii="Arial Narrow" w:hAnsi="Arial Narrow"/>
                <w:szCs w:val="22"/>
                <w:lang w:val="en-US"/>
              </w:rPr>
            </w:pP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ANSPs to agree on date for NIKIN trial to begin.</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All urged to remind pilots, dispatchers, and ATC that FL381/ 11600m is expected after RAMEL (and NIKIN once trial begins).</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Provide update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CP08-10</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Pacific Project</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IATA provided a status update on the Pacific Project.</w:t>
            </w:r>
          </w:p>
        </w:tc>
        <w:tc>
          <w:tcPr>
            <w:tcW w:w="769"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IATA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IATA to prepare a paper recommending conceptual agreement for the Pacific Project for TRASAS/3. Update to be provided to CPWG/10</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CP08-11</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Administrative</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Preparation for TRASAS/3</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 xml:space="preserve">FAA advised the meeting that TRASAS/3 has been tentatively rescheduled for </w:t>
            </w:r>
            <w:r>
              <w:rPr>
                <w:rFonts w:ascii="Arial Narrow" w:hAnsi="Arial Narrow"/>
                <w:szCs w:val="22"/>
                <w:lang w:val="en-US"/>
              </w:rPr>
              <w:t>19-20</w:t>
            </w:r>
            <w:r w:rsidRPr="002F7AD1">
              <w:rPr>
                <w:rFonts w:ascii="Arial Narrow" w:hAnsi="Arial Narrow"/>
                <w:szCs w:val="22"/>
                <w:lang w:val="en-US"/>
              </w:rPr>
              <w:t xml:space="preserve"> Oct 2010 in Paris.</w:t>
            </w:r>
          </w:p>
        </w:tc>
        <w:tc>
          <w:tcPr>
            <w:tcW w:w="769" w:type="pct"/>
          </w:tcPr>
          <w:p w:rsidR="003B2D99" w:rsidRPr="002F7AD1" w:rsidRDefault="003B2D99" w:rsidP="00001AD0">
            <w:pPr>
              <w:jc w:val="center"/>
              <w:rPr>
                <w:rFonts w:ascii="Arial Narrow" w:hAnsi="Arial Narrow"/>
                <w:szCs w:val="22"/>
                <w:lang w:val="en-US"/>
              </w:rPr>
            </w:pP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 will coordinate preparation for TRASAS/3 on CPWG-related Action Items with ANSPs and airlines.</w:t>
            </w:r>
          </w:p>
        </w:tc>
        <w:tc>
          <w:tcPr>
            <w:tcW w:w="364"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Oct 2010</w:t>
            </w:r>
          </w:p>
        </w:tc>
        <w:tc>
          <w:tcPr>
            <w:tcW w:w="451" w:type="pct"/>
          </w:tcPr>
          <w:p w:rsidR="003B2D99" w:rsidRPr="002F7AD1" w:rsidRDefault="003B2D99" w:rsidP="00001AD0">
            <w:pPr>
              <w:jc w:val="center"/>
              <w:rPr>
                <w:rFonts w:ascii="Arial Narrow" w:hAnsi="Arial Narrow"/>
                <w:szCs w:val="22"/>
                <w:lang w:val="en-US"/>
              </w:rPr>
            </w:pPr>
            <w:r w:rsidRPr="002F7AD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CP08-12</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Eliminate restrictions where possible</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ZAN reviewed all existing restrictions.  Airlines requested that there be an ongoing review of restrictions.</w:t>
            </w:r>
          </w:p>
        </w:tc>
        <w:tc>
          <w:tcPr>
            <w:tcW w:w="769"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FAA/IATA</w:t>
            </w:r>
          </w:p>
        </w:tc>
        <w:tc>
          <w:tcPr>
            <w:tcW w:w="696" w:type="pct"/>
          </w:tcPr>
          <w:p w:rsidR="003B2D99" w:rsidRDefault="003B2D99" w:rsidP="00001AD0">
            <w:pPr>
              <w:rPr>
                <w:rFonts w:ascii="Arial Narrow" w:hAnsi="Arial Narrow"/>
                <w:szCs w:val="22"/>
                <w:lang w:val="en-US"/>
              </w:rPr>
            </w:pPr>
            <w:r w:rsidRPr="002F7AD1">
              <w:rPr>
                <w:rFonts w:ascii="Arial Narrow" w:hAnsi="Arial Narrow"/>
                <w:szCs w:val="22"/>
                <w:lang w:val="en-US"/>
              </w:rPr>
              <w:t xml:space="preserve">ZAN to collaborate with IATA, analyze restrictions, and remove those that are not necessary. COA to present outcome of study on R338 and H201.  </w:t>
            </w:r>
          </w:p>
          <w:p w:rsidR="003B2D99" w:rsidRPr="002F7AD1" w:rsidRDefault="003B2D99" w:rsidP="00001AD0">
            <w:pPr>
              <w:numPr>
                <w:ins w:id="2" w:author="Unknown" w:date="2010-05-20T13:19:00Z"/>
              </w:numPr>
              <w:rPr>
                <w:rFonts w:ascii="Arial Narrow" w:hAnsi="Arial Narrow"/>
                <w:szCs w:val="22"/>
                <w:lang w:val="en-US"/>
              </w:rPr>
            </w:pPr>
            <w:r>
              <w:rPr>
                <w:rFonts w:ascii="Arial Narrow" w:hAnsi="Arial Narrow"/>
                <w:szCs w:val="22"/>
                <w:lang w:val="en-US"/>
              </w:rPr>
              <w:t xml:space="preserve">ZAN to review restrictions over PILUN and LISKI and any resulting from planned RNP10 implementation. </w:t>
            </w:r>
            <w:r w:rsidRPr="002F7AD1">
              <w:rPr>
                <w:rFonts w:ascii="Arial Narrow" w:hAnsi="Arial Narrow"/>
                <w:szCs w:val="22"/>
                <w:lang w:val="en-US"/>
              </w:rPr>
              <w:t>Provide updates to future meetings.</w:t>
            </w:r>
          </w:p>
        </w:tc>
        <w:tc>
          <w:tcPr>
            <w:tcW w:w="364"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Ongoing</w:t>
            </w:r>
          </w:p>
        </w:tc>
      </w:tr>
      <w:tr w:rsidR="003B2D99" w:rsidRPr="002F7AD1" w:rsidTr="00851944">
        <w:trPr>
          <w:cantSplit/>
          <w:trHeight w:val="20"/>
        </w:trPr>
        <w:tc>
          <w:tcPr>
            <w:tcW w:w="44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CP08-13</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Conduct trial of step climb procedure</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CZEG and UAE reported on the trial using step climb procedures for eastbound Polar flights.</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FAA, State ATM and ISAVIA all expressed willingness to support step climb trials at airlines’ request.</w:t>
            </w:r>
          </w:p>
        </w:tc>
        <w:tc>
          <w:tcPr>
            <w:tcW w:w="769"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NAV CANADA/ISAVIA/ UAE/State ATM</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Trial to continue with NAV CANADA to the end of the year.</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Trial to commence with ISAVIA</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UAE to modify pilot procedures.</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Update to be provided to CPWG/10</w:t>
            </w:r>
          </w:p>
        </w:tc>
        <w:tc>
          <w:tcPr>
            <w:tcW w:w="364"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Nov 2010</w:t>
            </w:r>
          </w:p>
        </w:tc>
        <w:tc>
          <w:tcPr>
            <w:tcW w:w="451"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Open</w:t>
            </w:r>
          </w:p>
        </w:tc>
      </w:tr>
      <w:tr w:rsidR="003B2D99" w:rsidRPr="00A30141" w:rsidTr="00851944">
        <w:trPr>
          <w:cantSplit/>
          <w:trHeight w:val="20"/>
        </w:trPr>
        <w:tc>
          <w:tcPr>
            <w:tcW w:w="440" w:type="pct"/>
          </w:tcPr>
          <w:p w:rsidR="003B2D99" w:rsidRPr="00A30141" w:rsidRDefault="003B2D99" w:rsidP="004C46A3">
            <w:pPr>
              <w:rPr>
                <w:rFonts w:ascii="Arial Narrow" w:hAnsi="Arial Narrow"/>
                <w:szCs w:val="22"/>
                <w:lang w:val="en-US"/>
              </w:rPr>
            </w:pPr>
            <w:r w:rsidRPr="00A30141">
              <w:rPr>
                <w:rFonts w:ascii="Arial Narrow" w:hAnsi="Arial Narrow"/>
                <w:szCs w:val="22"/>
                <w:lang w:val="en-US"/>
              </w:rPr>
              <w:t>CP09-01</w:t>
            </w:r>
          </w:p>
        </w:tc>
        <w:tc>
          <w:tcPr>
            <w:tcW w:w="728" w:type="pct"/>
          </w:tcPr>
          <w:p w:rsidR="003B2D99" w:rsidRPr="00A30141" w:rsidRDefault="003B2D99" w:rsidP="004C46A3">
            <w:pPr>
              <w:rPr>
                <w:rFonts w:ascii="Arial Narrow" w:hAnsi="Arial Narrow"/>
                <w:szCs w:val="22"/>
                <w:lang w:val="en-US"/>
              </w:rPr>
            </w:pPr>
            <w:r w:rsidRPr="00A30141">
              <w:rPr>
                <w:rFonts w:ascii="Arial Narrow" w:hAnsi="Arial Narrow"/>
                <w:szCs w:val="22"/>
                <w:lang w:val="en-US"/>
              </w:rPr>
              <w:t>Improve Efficiencies</w:t>
            </w:r>
          </w:p>
        </w:tc>
        <w:tc>
          <w:tcPr>
            <w:tcW w:w="710" w:type="pct"/>
          </w:tcPr>
          <w:p w:rsidR="003B2D99" w:rsidRPr="00A30141" w:rsidRDefault="003B2D99" w:rsidP="004C46A3">
            <w:pPr>
              <w:rPr>
                <w:rFonts w:ascii="Arial Narrow" w:hAnsi="Arial Narrow"/>
                <w:szCs w:val="22"/>
                <w:lang w:val="en-US"/>
              </w:rPr>
            </w:pPr>
            <w:r w:rsidRPr="00A30141">
              <w:rPr>
                <w:rFonts w:ascii="Arial Narrow" w:hAnsi="Arial Narrow"/>
                <w:szCs w:val="22"/>
                <w:lang w:val="en-US"/>
              </w:rPr>
              <w:t>Conduct an airspace study of traffic flows on R338 to determine if benefits are gained by rerouting flights to H201</w:t>
            </w:r>
          </w:p>
        </w:tc>
        <w:tc>
          <w:tcPr>
            <w:tcW w:w="842" w:type="pct"/>
          </w:tcPr>
          <w:p w:rsidR="003B2D99" w:rsidRPr="00A30141" w:rsidRDefault="003B2D99" w:rsidP="004C46A3">
            <w:pPr>
              <w:rPr>
                <w:rFonts w:ascii="Arial Narrow" w:hAnsi="Arial Narrow"/>
                <w:szCs w:val="22"/>
                <w:lang w:val="en-US"/>
              </w:rPr>
            </w:pPr>
            <w:r w:rsidRPr="00A30141">
              <w:rPr>
                <w:rFonts w:ascii="Arial Narrow" w:hAnsi="Arial Narrow"/>
                <w:szCs w:val="22"/>
                <w:lang w:val="en-US"/>
              </w:rPr>
              <w:t>COA to do a comparison study between H201 and R338</w:t>
            </w:r>
          </w:p>
        </w:tc>
        <w:tc>
          <w:tcPr>
            <w:tcW w:w="769" w:type="pct"/>
          </w:tcPr>
          <w:p w:rsidR="003B2D99" w:rsidRPr="00A30141" w:rsidRDefault="003B2D99" w:rsidP="004C46A3">
            <w:pPr>
              <w:rPr>
                <w:rFonts w:ascii="Arial Narrow" w:hAnsi="Arial Narrow"/>
                <w:szCs w:val="22"/>
                <w:lang w:val="en-US"/>
              </w:rPr>
            </w:pPr>
            <w:r w:rsidRPr="00A30141">
              <w:rPr>
                <w:rFonts w:ascii="Arial Narrow" w:hAnsi="Arial Narrow"/>
                <w:szCs w:val="22"/>
                <w:lang w:val="en-US"/>
              </w:rPr>
              <w:t>IATA/COA</w:t>
            </w:r>
          </w:p>
        </w:tc>
        <w:tc>
          <w:tcPr>
            <w:tcW w:w="696" w:type="pct"/>
          </w:tcPr>
          <w:p w:rsidR="003B2D99" w:rsidRPr="00A30141" w:rsidRDefault="003B2D99" w:rsidP="004C46A3">
            <w:pPr>
              <w:rPr>
                <w:rFonts w:ascii="Arial Narrow" w:hAnsi="Arial Narrow"/>
                <w:szCs w:val="22"/>
                <w:lang w:val="en-US"/>
              </w:rPr>
            </w:pPr>
            <w:r w:rsidRPr="00A30141">
              <w:rPr>
                <w:rFonts w:ascii="Arial Narrow" w:hAnsi="Arial Narrow"/>
                <w:szCs w:val="22"/>
                <w:lang w:val="en-US"/>
              </w:rPr>
              <w:t>COA to provide update on study to next meeting</w:t>
            </w:r>
          </w:p>
        </w:tc>
        <w:tc>
          <w:tcPr>
            <w:tcW w:w="364" w:type="pct"/>
          </w:tcPr>
          <w:p w:rsidR="003B2D99" w:rsidRPr="00A30141" w:rsidRDefault="003B2D99" w:rsidP="004C46A3">
            <w:pPr>
              <w:rPr>
                <w:rFonts w:ascii="Arial Narrow" w:hAnsi="Arial Narrow"/>
                <w:szCs w:val="22"/>
                <w:lang w:val="en-US"/>
              </w:rPr>
            </w:pPr>
            <w:r w:rsidRPr="00A30141">
              <w:rPr>
                <w:rFonts w:ascii="Arial Narrow" w:hAnsi="Arial Narrow"/>
                <w:szCs w:val="22"/>
                <w:lang w:val="en-US"/>
              </w:rPr>
              <w:t>Nov 2010</w:t>
            </w:r>
          </w:p>
        </w:tc>
        <w:tc>
          <w:tcPr>
            <w:tcW w:w="451" w:type="pct"/>
          </w:tcPr>
          <w:p w:rsidR="003B2D99" w:rsidRPr="00A30141" w:rsidRDefault="003B2D99" w:rsidP="004C46A3">
            <w:pPr>
              <w:rPr>
                <w:rFonts w:ascii="Arial Narrow" w:hAnsi="Arial Narrow"/>
                <w:szCs w:val="22"/>
                <w:lang w:val="en-US"/>
              </w:rPr>
            </w:pPr>
            <w:r w:rsidRPr="00A30141">
              <w:rPr>
                <w:rFonts w:ascii="Arial Narrow" w:hAnsi="Arial Narrow"/>
                <w:szCs w:val="22"/>
                <w:lang w:val="en-US"/>
              </w:rPr>
              <w:t>Open</w:t>
            </w:r>
          </w:p>
        </w:tc>
      </w:tr>
      <w:tr w:rsidR="003B2D99" w:rsidRPr="002F7AD1" w:rsidTr="00851944">
        <w:trPr>
          <w:cantSplit/>
          <w:trHeight w:val="20"/>
        </w:trPr>
        <w:tc>
          <w:tcPr>
            <w:tcW w:w="440" w:type="pct"/>
          </w:tcPr>
          <w:p w:rsidR="003B2D99" w:rsidRPr="002F7AD1" w:rsidRDefault="003B2D99" w:rsidP="00A05E24">
            <w:pPr>
              <w:rPr>
                <w:rFonts w:ascii="Arial Narrow" w:hAnsi="Arial Narrow"/>
                <w:szCs w:val="22"/>
                <w:lang w:val="en-US"/>
              </w:rPr>
            </w:pPr>
            <w:r w:rsidRPr="002F7AD1">
              <w:rPr>
                <w:rFonts w:ascii="Arial Narrow" w:hAnsi="Arial Narrow"/>
                <w:szCs w:val="22"/>
                <w:lang w:val="en-US"/>
              </w:rPr>
              <w:t>CP09-0</w:t>
            </w:r>
            <w:r>
              <w:rPr>
                <w:rFonts w:ascii="Arial Narrow" w:hAnsi="Arial Narrow"/>
                <w:szCs w:val="22"/>
                <w:lang w:val="en-US"/>
              </w:rPr>
              <w:t>2</w:t>
            </w:r>
          </w:p>
        </w:tc>
        <w:tc>
          <w:tcPr>
            <w:tcW w:w="728"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Implement new optional routing from ORVIT to Japan</w:t>
            </w:r>
          </w:p>
        </w:tc>
        <w:tc>
          <w:tcPr>
            <w:tcW w:w="842"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IATA proposed a new optional routing ORVIT..75N170E.. 65N153E.. BANOT.B223.</w:t>
            </w:r>
          </w:p>
          <w:p w:rsidR="003B2D99" w:rsidRPr="002F7AD1" w:rsidRDefault="003B2D99" w:rsidP="00001AD0">
            <w:pPr>
              <w:rPr>
                <w:rFonts w:ascii="Arial Narrow" w:hAnsi="Arial Narrow"/>
                <w:szCs w:val="22"/>
                <w:lang w:val="en-US"/>
              </w:rPr>
            </w:pPr>
            <w:r w:rsidRPr="002F7AD1">
              <w:rPr>
                <w:rFonts w:ascii="Arial Narrow" w:hAnsi="Arial Narrow"/>
                <w:szCs w:val="22"/>
                <w:lang w:val="en-US"/>
              </w:rPr>
              <w:t>LUMIN from ORVIT to Japan</w:t>
            </w:r>
          </w:p>
        </w:tc>
        <w:tc>
          <w:tcPr>
            <w:tcW w:w="769"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ATM/IATA</w:t>
            </w:r>
          </w:p>
        </w:tc>
        <w:tc>
          <w:tcPr>
            <w:tcW w:w="696"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State ATM to review the proposal and respond as to feasibility</w:t>
            </w:r>
          </w:p>
        </w:tc>
        <w:tc>
          <w:tcPr>
            <w:tcW w:w="364" w:type="pct"/>
          </w:tcPr>
          <w:p w:rsidR="003B2D99" w:rsidRPr="002F7AD1" w:rsidRDefault="003B2D99" w:rsidP="00001AD0">
            <w:pPr>
              <w:rPr>
                <w:rFonts w:ascii="Arial Narrow" w:hAnsi="Arial Narrow"/>
                <w:szCs w:val="22"/>
                <w:lang w:val="en-US"/>
              </w:rPr>
            </w:pPr>
            <w:r w:rsidRPr="002F7AD1">
              <w:rPr>
                <w:rFonts w:ascii="Arial Narrow" w:hAnsi="Arial Narrow"/>
                <w:szCs w:val="22"/>
                <w:lang w:val="en-US"/>
              </w:rPr>
              <w:t>Nov 2010</w:t>
            </w:r>
          </w:p>
        </w:tc>
        <w:tc>
          <w:tcPr>
            <w:tcW w:w="451" w:type="pct"/>
          </w:tcPr>
          <w:p w:rsidR="003B2D99" w:rsidRDefault="003B2D99" w:rsidP="00001AD0">
            <w:pPr>
              <w:rPr>
                <w:rFonts w:ascii="Arial Narrow" w:hAnsi="Arial Narrow"/>
                <w:szCs w:val="22"/>
                <w:lang w:val="en-US"/>
              </w:rPr>
            </w:pPr>
            <w:r w:rsidRPr="002F7AD1">
              <w:rPr>
                <w:rFonts w:ascii="Arial Narrow" w:hAnsi="Arial Narrow"/>
                <w:szCs w:val="22"/>
                <w:lang w:val="en-US"/>
              </w:rPr>
              <w:t>Open</w:t>
            </w:r>
          </w:p>
          <w:p w:rsidR="003B2D99" w:rsidRPr="002F7AD1" w:rsidRDefault="003B2D99" w:rsidP="00001AD0">
            <w:pPr>
              <w:numPr>
                <w:ins w:id="3" w:author="Unknown" w:date="2010-05-20T13:07:00Z"/>
              </w:numPr>
              <w:rPr>
                <w:rFonts w:ascii="Arial Narrow" w:hAnsi="Arial Narrow"/>
                <w:szCs w:val="22"/>
                <w:lang w:val="en-US"/>
              </w:rPr>
            </w:pPr>
          </w:p>
        </w:tc>
      </w:tr>
      <w:tr w:rsidR="003B2D99" w:rsidRPr="002F7AD1" w:rsidTr="00851944">
        <w:trPr>
          <w:cantSplit/>
          <w:trHeight w:val="20"/>
        </w:trPr>
        <w:tc>
          <w:tcPr>
            <w:tcW w:w="440" w:type="pct"/>
          </w:tcPr>
          <w:p w:rsidR="003B2D99" w:rsidRPr="002F7AD1" w:rsidRDefault="003B2D99" w:rsidP="00A05E24">
            <w:pPr>
              <w:rPr>
                <w:rFonts w:ascii="Arial Narrow" w:hAnsi="Arial Narrow"/>
                <w:szCs w:val="22"/>
                <w:lang w:val="en-US"/>
              </w:rPr>
            </w:pPr>
            <w:r>
              <w:rPr>
                <w:rFonts w:ascii="Arial Narrow" w:hAnsi="Arial Narrow"/>
                <w:szCs w:val="22"/>
                <w:lang w:val="en-US"/>
              </w:rPr>
              <w:t>CP09-03</w:t>
            </w:r>
          </w:p>
        </w:tc>
        <w:tc>
          <w:tcPr>
            <w:tcW w:w="728" w:type="pct"/>
          </w:tcPr>
          <w:p w:rsidR="003B2D99" w:rsidRPr="002F7AD1" w:rsidRDefault="003B2D99" w:rsidP="00001AD0">
            <w:pPr>
              <w:rPr>
                <w:rFonts w:ascii="Arial Narrow" w:hAnsi="Arial Narrow"/>
                <w:szCs w:val="22"/>
                <w:lang w:val="en-US"/>
              </w:rPr>
            </w:pPr>
            <w:r>
              <w:rPr>
                <w:rFonts w:ascii="Arial Narrow" w:hAnsi="Arial Narrow"/>
                <w:szCs w:val="22"/>
                <w:lang w:val="en-US"/>
              </w:rPr>
              <w:t>Improve Efficiencies</w:t>
            </w:r>
          </w:p>
        </w:tc>
        <w:tc>
          <w:tcPr>
            <w:tcW w:w="710" w:type="pct"/>
          </w:tcPr>
          <w:p w:rsidR="003B2D99" w:rsidRPr="002F7AD1" w:rsidRDefault="003B2D99" w:rsidP="00001AD0">
            <w:pPr>
              <w:rPr>
                <w:rFonts w:ascii="Arial Narrow" w:hAnsi="Arial Narrow"/>
                <w:szCs w:val="22"/>
                <w:lang w:val="en-US"/>
              </w:rPr>
            </w:pPr>
            <w:r>
              <w:rPr>
                <w:rFonts w:ascii="Arial Narrow" w:hAnsi="Arial Narrow"/>
                <w:szCs w:val="22"/>
                <w:lang w:val="en-US"/>
              </w:rPr>
              <w:t>Add transitions between various polar routes to enable optimization of winds and efficiencies of operations.</w:t>
            </w:r>
          </w:p>
        </w:tc>
        <w:tc>
          <w:tcPr>
            <w:tcW w:w="842" w:type="pct"/>
          </w:tcPr>
          <w:p w:rsidR="003B2D99" w:rsidRPr="009C6884" w:rsidRDefault="003B2D99" w:rsidP="0039618B">
            <w:pPr>
              <w:widowControl/>
              <w:spacing w:line="245" w:lineRule="exact"/>
              <w:rPr>
                <w:rFonts w:ascii="Arial Narrow" w:hAnsi="Arial Narrow"/>
                <w:szCs w:val="22"/>
                <w:lang w:val="en-US"/>
              </w:rPr>
            </w:pPr>
            <w:r w:rsidRPr="000529DE">
              <w:rPr>
                <w:rFonts w:ascii="Arial Narrow" w:hAnsi="Arial Narrow"/>
                <w:szCs w:val="22"/>
                <w:lang w:val="en-US"/>
              </w:rPr>
              <w:t xml:space="preserve">Specific transitions </w:t>
            </w:r>
            <w:r>
              <w:rPr>
                <w:rFonts w:ascii="Arial Narrow" w:hAnsi="Arial Narrow"/>
                <w:szCs w:val="22"/>
                <w:lang w:val="en-US"/>
              </w:rPr>
              <w:t xml:space="preserve">proposed </w:t>
            </w:r>
            <w:r w:rsidRPr="000529DE">
              <w:rPr>
                <w:rFonts w:ascii="Arial Narrow" w:hAnsi="Arial Narrow"/>
                <w:szCs w:val="22"/>
                <w:lang w:val="en-US"/>
              </w:rPr>
              <w:t>were:</w:t>
            </w:r>
          </w:p>
          <w:p w:rsidR="003B2D99" w:rsidRPr="009C6884" w:rsidRDefault="003B2D99" w:rsidP="0039618B">
            <w:pPr>
              <w:pStyle w:val="Heading1"/>
              <w:widowControl/>
              <w:tabs>
                <w:tab w:val="left" w:pos="720"/>
                <w:tab w:val="left" w:pos="2405"/>
                <w:tab w:val="left" w:pos="2880"/>
                <w:tab w:val="left" w:pos="5760"/>
                <w:tab w:val="left" w:pos="7200"/>
              </w:tabs>
              <w:spacing w:line="245" w:lineRule="exact"/>
              <w:rPr>
                <w:rFonts w:ascii="Arial Narrow" w:hAnsi="Arial Narrow"/>
                <w:sz w:val="22"/>
                <w:szCs w:val="22"/>
                <w:lang w:val="en-US"/>
              </w:rPr>
            </w:pPr>
            <w:r w:rsidRPr="000529DE">
              <w:rPr>
                <w:rFonts w:ascii="Arial Narrow" w:hAnsi="Arial Narrow"/>
                <w:sz w:val="22"/>
                <w:szCs w:val="22"/>
                <w:lang w:val="en-US"/>
              </w:rPr>
              <w:t>DEVID B480</w:t>
            </w:r>
          </w:p>
          <w:p w:rsidR="003B2D99" w:rsidRDefault="003B2D99" w:rsidP="00B34C2A">
            <w:pPr>
              <w:numPr>
                <w:ilvl w:val="0"/>
                <w:numId w:val="44"/>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route from DEVID to join G493 and G491 at GIKSI (N71 41.7 E128 54.0)</w:t>
            </w:r>
          </w:p>
          <w:p w:rsidR="003B2D99" w:rsidRPr="009C6884" w:rsidRDefault="003B2D99" w:rsidP="00B34C2A">
            <w:pPr>
              <w:pStyle w:val="Heading1"/>
              <w:widowControl/>
              <w:tabs>
                <w:tab w:val="num" w:pos="272"/>
                <w:tab w:val="left" w:pos="1915"/>
                <w:tab w:val="left" w:pos="2405"/>
                <w:tab w:val="left" w:pos="2880"/>
                <w:tab w:val="left" w:pos="5760"/>
                <w:tab w:val="left" w:pos="7200"/>
              </w:tabs>
              <w:spacing w:line="245" w:lineRule="exact"/>
              <w:ind w:left="272" w:hanging="272"/>
              <w:rPr>
                <w:rFonts w:ascii="Arial Narrow" w:hAnsi="Arial Narrow"/>
                <w:sz w:val="22"/>
                <w:szCs w:val="22"/>
                <w:lang w:val="en-US"/>
              </w:rPr>
            </w:pPr>
            <w:r w:rsidRPr="000529DE">
              <w:rPr>
                <w:rFonts w:ascii="Arial Narrow" w:hAnsi="Arial Narrow"/>
                <w:sz w:val="22"/>
                <w:szCs w:val="22"/>
                <w:lang w:val="en-US"/>
              </w:rPr>
              <w:t>RAMEL G491</w:t>
            </w:r>
          </w:p>
          <w:p w:rsidR="003B2D99" w:rsidRDefault="003B2D99" w:rsidP="00B34C2A">
            <w:pPr>
              <w:numPr>
                <w:ilvl w:val="0"/>
                <w:numId w:val="44"/>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RAMEL to TAKUN (G226)</w:t>
            </w:r>
          </w:p>
          <w:p w:rsidR="003B2D99" w:rsidRDefault="003B2D99" w:rsidP="00B34C2A">
            <w:pPr>
              <w:numPr>
                <w:ilvl w:val="0"/>
                <w:numId w:val="44"/>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PETUL to RUTIN (G226)</w:t>
            </w:r>
          </w:p>
          <w:p w:rsidR="003B2D99" w:rsidRDefault="003B2D99" w:rsidP="00B34C2A">
            <w:pPr>
              <w:numPr>
                <w:ilvl w:val="0"/>
                <w:numId w:val="44"/>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UNELI to HA (G226)</w:t>
            </w:r>
          </w:p>
          <w:p w:rsidR="003B2D99" w:rsidRPr="009C6884" w:rsidRDefault="003B2D99" w:rsidP="00B34C2A">
            <w:pPr>
              <w:pStyle w:val="Heading1"/>
              <w:widowControl/>
              <w:tabs>
                <w:tab w:val="num" w:pos="272"/>
                <w:tab w:val="left" w:pos="810"/>
                <w:tab w:val="left" w:pos="2405"/>
                <w:tab w:val="left" w:pos="2880"/>
                <w:tab w:val="left" w:pos="5760"/>
                <w:tab w:val="left" w:pos="7200"/>
              </w:tabs>
              <w:spacing w:line="245" w:lineRule="exact"/>
              <w:ind w:left="272" w:hanging="272"/>
              <w:rPr>
                <w:rFonts w:ascii="Arial Narrow" w:hAnsi="Arial Narrow"/>
                <w:sz w:val="22"/>
                <w:szCs w:val="22"/>
                <w:lang w:val="en-US"/>
              </w:rPr>
            </w:pPr>
            <w:r w:rsidRPr="000529DE">
              <w:rPr>
                <w:rFonts w:ascii="Arial Narrow" w:hAnsi="Arial Narrow"/>
                <w:sz w:val="22"/>
                <w:szCs w:val="22"/>
                <w:lang w:val="en-US"/>
              </w:rPr>
              <w:t>NIKIN G226</w:t>
            </w:r>
          </w:p>
          <w:p w:rsidR="003B2D99" w:rsidRDefault="003B2D99" w:rsidP="00B34C2A">
            <w:pPr>
              <w:numPr>
                <w:ilvl w:val="0"/>
                <w:numId w:val="45"/>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NIKIN to UNELI (G491)</w:t>
            </w:r>
          </w:p>
          <w:p w:rsidR="003B2D99" w:rsidRDefault="003B2D99" w:rsidP="00B34C2A">
            <w:pPr>
              <w:numPr>
                <w:ilvl w:val="0"/>
                <w:numId w:val="45"/>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TAKUN to TIGLA (G491)</w:t>
            </w:r>
          </w:p>
          <w:p w:rsidR="003B2D99" w:rsidRDefault="003B2D99" w:rsidP="00B34C2A">
            <w:pPr>
              <w:numPr>
                <w:ilvl w:val="0"/>
                <w:numId w:val="45"/>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HA to TETKA (G491)</w:t>
            </w:r>
          </w:p>
          <w:p w:rsidR="003B2D99" w:rsidRPr="009C6884" w:rsidRDefault="003B2D99" w:rsidP="00B34C2A">
            <w:pPr>
              <w:pStyle w:val="Heading1"/>
              <w:widowControl/>
              <w:tabs>
                <w:tab w:val="num" w:pos="272"/>
                <w:tab w:val="left" w:pos="720"/>
                <w:tab w:val="left" w:pos="2405"/>
                <w:tab w:val="left" w:pos="2880"/>
                <w:tab w:val="left" w:pos="5760"/>
                <w:tab w:val="left" w:pos="7200"/>
              </w:tabs>
              <w:spacing w:line="245" w:lineRule="exact"/>
              <w:ind w:left="272" w:hanging="272"/>
              <w:rPr>
                <w:rFonts w:ascii="Arial Narrow" w:hAnsi="Arial Narrow"/>
                <w:sz w:val="22"/>
                <w:szCs w:val="22"/>
                <w:lang w:val="en-US"/>
              </w:rPr>
            </w:pPr>
            <w:r w:rsidRPr="000529DE">
              <w:rPr>
                <w:rFonts w:ascii="Arial Narrow" w:hAnsi="Arial Narrow"/>
                <w:sz w:val="22"/>
                <w:szCs w:val="22"/>
                <w:lang w:val="en-US"/>
              </w:rPr>
              <w:t>ORVIT G494</w:t>
            </w:r>
          </w:p>
          <w:p w:rsidR="003B2D99" w:rsidRPr="009C6884" w:rsidRDefault="003B2D99" w:rsidP="00B34C2A">
            <w:pPr>
              <w:pStyle w:val="Heading1"/>
              <w:widowControl/>
              <w:numPr>
                <w:ilvl w:val="0"/>
                <w:numId w:val="47"/>
              </w:numPr>
              <w:tabs>
                <w:tab w:val="clear" w:pos="360"/>
                <w:tab w:val="num" w:pos="272"/>
                <w:tab w:val="left" w:pos="1440"/>
                <w:tab w:val="left" w:pos="1915"/>
                <w:tab w:val="left" w:pos="2405"/>
                <w:tab w:val="left" w:pos="2880"/>
                <w:tab w:val="left" w:pos="5760"/>
                <w:tab w:val="left" w:pos="7200"/>
              </w:tabs>
              <w:spacing w:line="245" w:lineRule="exact"/>
              <w:ind w:left="272" w:hanging="272"/>
              <w:rPr>
                <w:rFonts w:ascii="Arial Narrow" w:hAnsi="Arial Narrow"/>
                <w:sz w:val="22"/>
                <w:szCs w:val="22"/>
                <w:lang w:val="en-US"/>
              </w:rPr>
            </w:pPr>
            <w:r w:rsidRPr="000529DE">
              <w:rPr>
                <w:rFonts w:ascii="Arial Narrow" w:hAnsi="Arial Narrow"/>
                <w:sz w:val="22"/>
                <w:szCs w:val="22"/>
                <w:lang w:val="en-US"/>
              </w:rPr>
              <w:t>Transition from ORVIT to TAKUN (G226)</w:t>
            </w:r>
          </w:p>
          <w:p w:rsidR="003B2D99" w:rsidRPr="000F571D" w:rsidRDefault="003B2D99" w:rsidP="00B34C2A">
            <w:pPr>
              <w:pStyle w:val="Heading1"/>
              <w:widowControl/>
              <w:numPr>
                <w:ilvl w:val="0"/>
                <w:numId w:val="47"/>
              </w:numPr>
              <w:tabs>
                <w:tab w:val="clear" w:pos="360"/>
                <w:tab w:val="num" w:pos="272"/>
                <w:tab w:val="left" w:pos="1440"/>
                <w:tab w:val="left" w:pos="1915"/>
                <w:tab w:val="left" w:pos="2405"/>
                <w:tab w:val="left" w:pos="2880"/>
                <w:tab w:val="left" w:pos="5760"/>
                <w:tab w:val="left" w:pos="7200"/>
              </w:tabs>
              <w:spacing w:line="245" w:lineRule="exact"/>
              <w:ind w:left="272" w:hanging="272"/>
              <w:rPr>
                <w:rFonts w:ascii="Arial Narrow" w:hAnsi="Arial Narrow"/>
                <w:szCs w:val="22"/>
                <w:lang w:val="en-US"/>
              </w:rPr>
            </w:pPr>
            <w:r w:rsidRPr="000529DE">
              <w:rPr>
                <w:rFonts w:ascii="Arial Narrow" w:hAnsi="Arial Narrow"/>
                <w:szCs w:val="22"/>
                <w:lang w:val="en-US"/>
              </w:rPr>
              <w:t>Transition from DILSA to RUTIN (G226)</w:t>
            </w:r>
          </w:p>
        </w:tc>
        <w:tc>
          <w:tcPr>
            <w:tcW w:w="769" w:type="pct"/>
          </w:tcPr>
          <w:p w:rsidR="003B2D99" w:rsidRPr="002F7AD1" w:rsidRDefault="003B2D99" w:rsidP="00001AD0">
            <w:pPr>
              <w:rPr>
                <w:rFonts w:ascii="Arial Narrow" w:hAnsi="Arial Narrow"/>
                <w:szCs w:val="22"/>
                <w:lang w:val="en-US"/>
              </w:rPr>
            </w:pPr>
            <w:r>
              <w:rPr>
                <w:rFonts w:ascii="Arial Narrow" w:hAnsi="Arial Narrow"/>
                <w:szCs w:val="22"/>
                <w:lang w:val="en-US"/>
              </w:rPr>
              <w:t>State ATM</w:t>
            </w:r>
          </w:p>
        </w:tc>
        <w:tc>
          <w:tcPr>
            <w:tcW w:w="696" w:type="pct"/>
          </w:tcPr>
          <w:p w:rsidR="003B2D99" w:rsidRDefault="003B2D99" w:rsidP="00A63F5D">
            <w:pPr>
              <w:rPr>
                <w:rFonts w:ascii="Arial Narrow" w:hAnsi="Arial Narrow"/>
                <w:szCs w:val="22"/>
                <w:lang w:val="en-US"/>
              </w:rPr>
            </w:pPr>
            <w:r>
              <w:rPr>
                <w:rFonts w:ascii="Arial Narrow" w:hAnsi="Arial Narrow"/>
                <w:szCs w:val="22"/>
                <w:lang w:val="en-US"/>
              </w:rPr>
              <w:t>State ATM to add the proposals to the ATS Route Catalog.</w:t>
            </w:r>
          </w:p>
          <w:p w:rsidR="003B2D99" w:rsidRDefault="003B2D99" w:rsidP="00001AD0">
            <w:pPr>
              <w:rPr>
                <w:rFonts w:ascii="Arial Narrow" w:hAnsi="Arial Narrow"/>
                <w:szCs w:val="22"/>
                <w:lang w:val="en-US"/>
              </w:rPr>
            </w:pPr>
          </w:p>
          <w:p w:rsidR="003B2D99" w:rsidRPr="002F7AD1" w:rsidRDefault="003B2D99" w:rsidP="00001AD0">
            <w:pPr>
              <w:rPr>
                <w:rFonts w:ascii="Arial Narrow" w:hAnsi="Arial Narrow"/>
                <w:szCs w:val="22"/>
                <w:lang w:val="en-US"/>
              </w:rPr>
            </w:pPr>
            <w:r>
              <w:rPr>
                <w:rFonts w:ascii="Arial Narrow" w:hAnsi="Arial Narrow"/>
                <w:szCs w:val="22"/>
                <w:lang w:val="en-US"/>
              </w:rPr>
              <w:t>Review proposed transition and report to CPWG/10</w:t>
            </w:r>
          </w:p>
        </w:tc>
        <w:tc>
          <w:tcPr>
            <w:tcW w:w="364" w:type="pct"/>
          </w:tcPr>
          <w:p w:rsidR="003B2D99" w:rsidRPr="002F7AD1" w:rsidRDefault="003B2D99" w:rsidP="00001AD0">
            <w:pPr>
              <w:rPr>
                <w:rFonts w:ascii="Arial Narrow" w:hAnsi="Arial Narrow"/>
                <w:szCs w:val="22"/>
                <w:lang w:val="en-US"/>
              </w:rPr>
            </w:pPr>
            <w:r>
              <w:rPr>
                <w:rFonts w:ascii="Arial Narrow" w:hAnsi="Arial Narrow"/>
                <w:szCs w:val="22"/>
                <w:lang w:val="en-US"/>
              </w:rPr>
              <w:t>Nov 2010</w:t>
            </w:r>
          </w:p>
        </w:tc>
        <w:tc>
          <w:tcPr>
            <w:tcW w:w="451" w:type="pct"/>
          </w:tcPr>
          <w:p w:rsidR="003B2D99" w:rsidRPr="002F7AD1" w:rsidRDefault="003B2D99" w:rsidP="00001AD0">
            <w:pPr>
              <w:rPr>
                <w:rFonts w:ascii="Arial Narrow" w:hAnsi="Arial Narrow"/>
                <w:szCs w:val="22"/>
                <w:lang w:val="en-US"/>
              </w:rPr>
            </w:pPr>
            <w:r>
              <w:rPr>
                <w:rFonts w:ascii="Arial Narrow" w:hAnsi="Arial Narrow"/>
                <w:szCs w:val="22"/>
                <w:lang w:val="en-US"/>
              </w:rPr>
              <w:t>Open</w:t>
            </w:r>
          </w:p>
        </w:tc>
      </w:tr>
      <w:tr w:rsidR="003B2D99" w:rsidRPr="002F7AD1" w:rsidTr="00851944">
        <w:trPr>
          <w:cantSplit/>
          <w:trHeight w:val="20"/>
        </w:trPr>
        <w:tc>
          <w:tcPr>
            <w:tcW w:w="440" w:type="pct"/>
          </w:tcPr>
          <w:p w:rsidR="003B2D99" w:rsidRDefault="003B2D99" w:rsidP="0083578D">
            <w:pPr>
              <w:rPr>
                <w:rFonts w:ascii="Arial Narrow" w:hAnsi="Arial Narrow"/>
                <w:szCs w:val="22"/>
                <w:lang w:val="en-US"/>
              </w:rPr>
            </w:pPr>
            <w:r>
              <w:rPr>
                <w:rFonts w:ascii="Arial Narrow" w:hAnsi="Arial Narrow"/>
                <w:szCs w:val="22"/>
                <w:lang w:val="en-US"/>
              </w:rPr>
              <w:t>CP09-04</w:t>
            </w:r>
          </w:p>
        </w:tc>
        <w:tc>
          <w:tcPr>
            <w:tcW w:w="728" w:type="pct"/>
          </w:tcPr>
          <w:p w:rsidR="003B2D99" w:rsidRDefault="003B2D99" w:rsidP="00001AD0">
            <w:pPr>
              <w:rPr>
                <w:rFonts w:ascii="Arial Narrow" w:hAnsi="Arial Narrow"/>
                <w:szCs w:val="22"/>
                <w:lang w:val="en-US"/>
              </w:rPr>
            </w:pPr>
            <w:r>
              <w:rPr>
                <w:rFonts w:ascii="Arial Narrow" w:hAnsi="Arial Narrow"/>
                <w:szCs w:val="22"/>
                <w:lang w:val="en-US"/>
              </w:rPr>
              <w:t>Administrative</w:t>
            </w:r>
          </w:p>
        </w:tc>
        <w:tc>
          <w:tcPr>
            <w:tcW w:w="710" w:type="pct"/>
          </w:tcPr>
          <w:p w:rsidR="003B2D99" w:rsidRDefault="003B2D99" w:rsidP="00851944">
            <w:pPr>
              <w:rPr>
                <w:rFonts w:ascii="Arial Narrow" w:hAnsi="Arial Narrow"/>
                <w:szCs w:val="22"/>
                <w:lang w:val="en-US"/>
              </w:rPr>
            </w:pPr>
            <w:r>
              <w:rPr>
                <w:rFonts w:ascii="Arial Narrow" w:hAnsi="Arial Narrow"/>
                <w:szCs w:val="22"/>
                <w:lang w:val="en-US"/>
              </w:rPr>
              <w:t>Add standing agenda item:  Review ATS Route Catalog</w:t>
            </w:r>
          </w:p>
        </w:tc>
        <w:tc>
          <w:tcPr>
            <w:tcW w:w="842" w:type="pct"/>
          </w:tcPr>
          <w:p w:rsidR="003B2D99" w:rsidRPr="00B92BC4" w:rsidRDefault="003B2D99" w:rsidP="0083578D">
            <w:pPr>
              <w:widowControl/>
              <w:spacing w:line="245" w:lineRule="exact"/>
              <w:rPr>
                <w:rFonts w:ascii="Arial Narrow" w:hAnsi="Arial Narrow"/>
                <w:szCs w:val="22"/>
                <w:lang w:val="en-US"/>
              </w:rPr>
            </w:pPr>
            <w:r>
              <w:rPr>
                <w:rFonts w:ascii="Arial Narrow" w:hAnsi="Arial Narrow"/>
                <w:szCs w:val="22"/>
                <w:lang w:val="en-US"/>
              </w:rPr>
              <w:t>The meeting agreed that</w:t>
            </w:r>
            <w:r w:rsidRPr="0083578D">
              <w:rPr>
                <w:rFonts w:ascii="Arial Narrow" w:hAnsi="Arial Narrow"/>
                <w:szCs w:val="22"/>
                <w:lang w:val="en-US"/>
              </w:rPr>
              <w:t xml:space="preserve"> it would be important to continuously review the catalog to be sure that it reflected the current </w:t>
            </w:r>
            <w:r>
              <w:rPr>
                <w:rFonts w:ascii="Arial Narrow" w:hAnsi="Arial Narrow"/>
                <w:szCs w:val="22"/>
                <w:lang w:val="en-US"/>
              </w:rPr>
              <w:t>requirements of users and ANSPs</w:t>
            </w:r>
            <w:r w:rsidRPr="0083578D">
              <w:rPr>
                <w:rFonts w:ascii="Arial Narrow" w:hAnsi="Arial Narrow"/>
                <w:szCs w:val="22"/>
                <w:lang w:val="en-US"/>
              </w:rPr>
              <w:t>.</w:t>
            </w:r>
          </w:p>
        </w:tc>
        <w:tc>
          <w:tcPr>
            <w:tcW w:w="769" w:type="pct"/>
          </w:tcPr>
          <w:p w:rsidR="003B2D99" w:rsidRDefault="003B2D99" w:rsidP="00001AD0">
            <w:pPr>
              <w:rPr>
                <w:rFonts w:ascii="Arial Narrow" w:hAnsi="Arial Narrow"/>
                <w:szCs w:val="22"/>
                <w:lang w:val="en-US"/>
              </w:rPr>
            </w:pPr>
            <w:r>
              <w:rPr>
                <w:rFonts w:ascii="Arial Narrow" w:hAnsi="Arial Narrow"/>
                <w:szCs w:val="22"/>
                <w:lang w:val="en-US"/>
              </w:rPr>
              <w:t>FAA</w:t>
            </w:r>
          </w:p>
        </w:tc>
        <w:tc>
          <w:tcPr>
            <w:tcW w:w="696" w:type="pct"/>
          </w:tcPr>
          <w:p w:rsidR="003B2D99" w:rsidRDefault="003B2D99" w:rsidP="00001AD0">
            <w:pPr>
              <w:rPr>
                <w:rFonts w:ascii="Arial Narrow" w:hAnsi="Arial Narrow"/>
                <w:szCs w:val="22"/>
                <w:lang w:val="en-US"/>
              </w:rPr>
            </w:pPr>
            <w:r>
              <w:rPr>
                <w:rFonts w:ascii="Arial Narrow" w:hAnsi="Arial Narrow"/>
                <w:szCs w:val="22"/>
                <w:lang w:val="en-US"/>
              </w:rPr>
              <w:t>Add new agenda item to CPWG/10 and future meeting agendas</w:t>
            </w:r>
          </w:p>
        </w:tc>
        <w:tc>
          <w:tcPr>
            <w:tcW w:w="364" w:type="pct"/>
          </w:tcPr>
          <w:p w:rsidR="003B2D99" w:rsidRDefault="003B2D99" w:rsidP="00001AD0">
            <w:pPr>
              <w:rPr>
                <w:rFonts w:ascii="Arial Narrow" w:hAnsi="Arial Narrow"/>
                <w:szCs w:val="22"/>
                <w:lang w:val="en-US"/>
              </w:rPr>
            </w:pPr>
            <w:r>
              <w:rPr>
                <w:rFonts w:ascii="Arial Narrow" w:hAnsi="Arial Narrow"/>
                <w:szCs w:val="22"/>
                <w:lang w:val="en-US"/>
              </w:rPr>
              <w:t>Nov 2010</w:t>
            </w:r>
          </w:p>
        </w:tc>
        <w:tc>
          <w:tcPr>
            <w:tcW w:w="451" w:type="pct"/>
          </w:tcPr>
          <w:p w:rsidR="003B2D99" w:rsidRDefault="003B2D99" w:rsidP="00001AD0">
            <w:pPr>
              <w:rPr>
                <w:rFonts w:ascii="Arial Narrow" w:hAnsi="Arial Narrow"/>
                <w:szCs w:val="22"/>
                <w:lang w:val="en-US"/>
              </w:rPr>
            </w:pPr>
            <w:r>
              <w:rPr>
                <w:rFonts w:ascii="Arial Narrow" w:hAnsi="Arial Narrow"/>
                <w:szCs w:val="22"/>
                <w:lang w:val="en-US"/>
              </w:rPr>
              <w:t>Open</w:t>
            </w:r>
          </w:p>
        </w:tc>
      </w:tr>
      <w:tr w:rsidR="003B2D99" w:rsidRPr="002F7AD1" w:rsidTr="00BB0F55">
        <w:trPr>
          <w:cantSplit/>
          <w:trHeight w:val="20"/>
        </w:trPr>
        <w:tc>
          <w:tcPr>
            <w:tcW w:w="440" w:type="pct"/>
          </w:tcPr>
          <w:p w:rsidR="003B2D99" w:rsidRDefault="003B2D99" w:rsidP="00BB0F55">
            <w:pPr>
              <w:rPr>
                <w:rFonts w:ascii="Arial Narrow" w:hAnsi="Arial Narrow"/>
                <w:szCs w:val="22"/>
                <w:lang w:val="en-US"/>
              </w:rPr>
            </w:pPr>
            <w:r>
              <w:rPr>
                <w:rFonts w:ascii="Arial Narrow" w:hAnsi="Arial Narrow"/>
                <w:szCs w:val="22"/>
                <w:lang w:val="en-US"/>
              </w:rPr>
              <w:t>CP09-05</w:t>
            </w:r>
          </w:p>
        </w:tc>
        <w:tc>
          <w:tcPr>
            <w:tcW w:w="728" w:type="pct"/>
          </w:tcPr>
          <w:p w:rsidR="003B2D99" w:rsidRDefault="003B2D99" w:rsidP="00BB0F55">
            <w:pPr>
              <w:rPr>
                <w:rFonts w:ascii="Arial Narrow" w:hAnsi="Arial Narrow"/>
                <w:szCs w:val="22"/>
                <w:lang w:val="en-US"/>
              </w:rPr>
            </w:pPr>
            <w:r>
              <w:rPr>
                <w:rFonts w:ascii="Arial Narrow" w:hAnsi="Arial Narrow"/>
                <w:szCs w:val="22"/>
                <w:lang w:val="en-US"/>
              </w:rPr>
              <w:t>Improve Efficiencies</w:t>
            </w:r>
          </w:p>
        </w:tc>
        <w:tc>
          <w:tcPr>
            <w:tcW w:w="710" w:type="pct"/>
          </w:tcPr>
          <w:p w:rsidR="003B2D99" w:rsidRDefault="003B2D99" w:rsidP="00BB0F55">
            <w:pPr>
              <w:rPr>
                <w:rFonts w:ascii="Arial Narrow" w:hAnsi="Arial Narrow"/>
                <w:szCs w:val="22"/>
                <w:lang w:val="en-US"/>
              </w:rPr>
            </w:pPr>
            <w:r>
              <w:rPr>
                <w:rFonts w:ascii="Arial Narrow" w:hAnsi="Arial Narrow"/>
                <w:szCs w:val="22"/>
                <w:lang w:val="en-US"/>
              </w:rPr>
              <w:t>Discrepancies between NAV CANADA and Jeppesen chart waypoints</w:t>
            </w:r>
          </w:p>
        </w:tc>
        <w:tc>
          <w:tcPr>
            <w:tcW w:w="842" w:type="pct"/>
          </w:tcPr>
          <w:p w:rsidR="003B2D99" w:rsidRPr="00B92BC4" w:rsidRDefault="003B2D99" w:rsidP="00BB0F55">
            <w:pPr>
              <w:widowControl/>
              <w:spacing w:line="245" w:lineRule="exact"/>
              <w:rPr>
                <w:rFonts w:ascii="Arial Narrow" w:hAnsi="Arial Narrow"/>
                <w:szCs w:val="22"/>
                <w:lang w:val="en-US"/>
              </w:rPr>
            </w:pPr>
            <w:r>
              <w:rPr>
                <w:rFonts w:ascii="Arial Narrow" w:hAnsi="Arial Narrow"/>
                <w:szCs w:val="22"/>
                <w:lang w:val="en-US"/>
              </w:rPr>
              <w:t xml:space="preserve">NAV CANADA reported </w:t>
            </w:r>
            <w:r w:rsidRPr="00851944">
              <w:rPr>
                <w:rFonts w:ascii="Arial Narrow" w:hAnsi="Arial Narrow"/>
                <w:szCs w:val="22"/>
                <w:lang w:val="en-US"/>
              </w:rPr>
              <w:t>problem</w:t>
            </w:r>
            <w:r>
              <w:rPr>
                <w:rFonts w:ascii="Arial Narrow" w:hAnsi="Arial Narrow"/>
                <w:szCs w:val="22"/>
                <w:lang w:val="en-US"/>
              </w:rPr>
              <w:t xml:space="preserve">s </w:t>
            </w:r>
            <w:r w:rsidRPr="00851944">
              <w:rPr>
                <w:rFonts w:ascii="Arial Narrow" w:hAnsi="Arial Narrow"/>
                <w:szCs w:val="22"/>
                <w:lang w:val="en-US"/>
              </w:rPr>
              <w:t>with flight plans being rejected due to use Jeppesen chart waypoints</w:t>
            </w:r>
            <w:r>
              <w:rPr>
                <w:rFonts w:ascii="Arial Narrow" w:hAnsi="Arial Narrow"/>
                <w:szCs w:val="22"/>
                <w:lang w:val="en-US"/>
              </w:rPr>
              <w:t>; pilots were advised to use NAV CANADA high charts</w:t>
            </w:r>
          </w:p>
        </w:tc>
        <w:tc>
          <w:tcPr>
            <w:tcW w:w="769" w:type="pct"/>
          </w:tcPr>
          <w:p w:rsidR="003B2D99" w:rsidRDefault="003B2D99" w:rsidP="00BB0F55">
            <w:pPr>
              <w:rPr>
                <w:rFonts w:ascii="Arial Narrow" w:hAnsi="Arial Narrow"/>
                <w:szCs w:val="22"/>
                <w:lang w:val="en-US"/>
              </w:rPr>
            </w:pPr>
            <w:r>
              <w:rPr>
                <w:rFonts w:ascii="Arial Narrow" w:hAnsi="Arial Narrow"/>
                <w:szCs w:val="22"/>
                <w:lang w:val="en-US"/>
              </w:rPr>
              <w:t>NAV CANADA</w:t>
            </w:r>
          </w:p>
        </w:tc>
        <w:tc>
          <w:tcPr>
            <w:tcW w:w="696" w:type="pct"/>
          </w:tcPr>
          <w:p w:rsidR="003B2D99" w:rsidRDefault="003B2D99" w:rsidP="00BB0F55">
            <w:pPr>
              <w:rPr>
                <w:rFonts w:ascii="Arial Narrow" w:hAnsi="Arial Narrow"/>
                <w:szCs w:val="22"/>
                <w:lang w:val="en-US"/>
              </w:rPr>
            </w:pPr>
            <w:r>
              <w:rPr>
                <w:rFonts w:ascii="Arial Narrow" w:hAnsi="Arial Narrow"/>
                <w:szCs w:val="22"/>
                <w:lang w:val="en-US"/>
              </w:rPr>
              <w:t>Provide update to next meeting</w:t>
            </w:r>
          </w:p>
        </w:tc>
        <w:tc>
          <w:tcPr>
            <w:tcW w:w="364" w:type="pct"/>
          </w:tcPr>
          <w:p w:rsidR="003B2D99" w:rsidRDefault="003B2D99" w:rsidP="00BB0F55">
            <w:pPr>
              <w:rPr>
                <w:rFonts w:ascii="Arial Narrow" w:hAnsi="Arial Narrow"/>
                <w:szCs w:val="22"/>
                <w:lang w:val="en-US"/>
              </w:rPr>
            </w:pPr>
            <w:r>
              <w:rPr>
                <w:rFonts w:ascii="Arial Narrow" w:hAnsi="Arial Narrow"/>
                <w:szCs w:val="22"/>
                <w:lang w:val="en-US"/>
              </w:rPr>
              <w:t>Nov 2010</w:t>
            </w:r>
          </w:p>
        </w:tc>
        <w:tc>
          <w:tcPr>
            <w:tcW w:w="451" w:type="pct"/>
          </w:tcPr>
          <w:p w:rsidR="003B2D99" w:rsidRDefault="003B2D99" w:rsidP="00BB0F55">
            <w:pPr>
              <w:rPr>
                <w:rFonts w:ascii="Arial Narrow" w:hAnsi="Arial Narrow"/>
                <w:szCs w:val="22"/>
                <w:lang w:val="en-US"/>
              </w:rPr>
            </w:pPr>
            <w:r>
              <w:rPr>
                <w:rFonts w:ascii="Arial Narrow" w:hAnsi="Arial Narrow"/>
                <w:szCs w:val="22"/>
                <w:lang w:val="en-US"/>
              </w:rPr>
              <w:t>Open</w:t>
            </w:r>
          </w:p>
        </w:tc>
      </w:tr>
    </w:tbl>
    <w:p w:rsidR="003B2D99" w:rsidRPr="002F7AD1" w:rsidRDefault="003B2D99" w:rsidP="00001AD0">
      <w:pPr>
        <w:ind w:left="720"/>
        <w:rPr>
          <w:kern w:val="1"/>
          <w:sz w:val="24"/>
          <w:lang w:val="en-US"/>
        </w:rPr>
      </w:pPr>
    </w:p>
    <w:p w:rsidR="003B2D99" w:rsidRPr="002F7AD1" w:rsidRDefault="003B2D99" w:rsidP="00001AD0">
      <w:pPr>
        <w:rPr>
          <w:szCs w:val="22"/>
          <w:lang w:val="en-US"/>
        </w:rPr>
      </w:pPr>
    </w:p>
    <w:p w:rsidR="003B2D99" w:rsidRDefault="003B2D99" w:rsidP="00001AD0">
      <w:pPr>
        <w:rPr>
          <w:szCs w:val="22"/>
          <w:lang w:val="en-US"/>
        </w:rPr>
        <w:sectPr w:rsidR="003B2D99" w:rsidSect="00A30141">
          <w:headerReference w:type="default" r:id="rId7"/>
          <w:footerReference w:type="default" r:id="rId8"/>
          <w:footnotePr>
            <w:numRestart w:val="eachPage"/>
          </w:footnotePr>
          <w:pgSz w:w="12240" w:h="15840" w:code="1"/>
          <w:pgMar w:top="1440" w:right="720" w:bottom="1440" w:left="720" w:header="720" w:footer="720" w:gutter="0"/>
          <w:pgNumType w:start="1"/>
          <w:cols w:sep="1" w:space="720"/>
          <w:noEndnote/>
          <w:docGrid w:linePitch="299"/>
        </w:sectPr>
      </w:pPr>
    </w:p>
    <w:p w:rsidR="003B2D99" w:rsidRPr="002C7529" w:rsidRDefault="003B2D99" w:rsidP="00A30141">
      <w:pPr>
        <w:widowControl/>
        <w:overflowPunct/>
        <w:autoSpaceDE/>
        <w:autoSpaceDN/>
        <w:adjustRightInd/>
        <w:ind w:left="-720"/>
        <w:jc w:val="center"/>
        <w:textAlignment w:val="auto"/>
        <w:rPr>
          <w:b/>
          <w:szCs w:val="22"/>
        </w:rPr>
      </w:pPr>
      <w:r w:rsidRPr="002C7529">
        <w:rPr>
          <w:b/>
          <w:szCs w:val="22"/>
        </w:rPr>
        <w:t>CPWG Planning Chart</w:t>
      </w:r>
    </w:p>
    <w:p w:rsidR="003B2D99" w:rsidRPr="00A8618C" w:rsidRDefault="003B2D99" w:rsidP="00501A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
        <w:gridCol w:w="4247"/>
        <w:gridCol w:w="1964"/>
        <w:gridCol w:w="1720"/>
        <w:gridCol w:w="2704"/>
      </w:tblGrid>
      <w:tr w:rsidR="003B2D99" w:rsidRPr="006C31A2" w:rsidTr="002C5735">
        <w:trPr>
          <w:cantSplit/>
          <w:tblHeader/>
        </w:trPr>
        <w:tc>
          <w:tcPr>
            <w:tcW w:w="0" w:type="auto"/>
            <w:shd w:val="clear" w:color="auto" w:fill="D9D9D9"/>
          </w:tcPr>
          <w:p w:rsidR="003B2D99" w:rsidRPr="00A8618C" w:rsidRDefault="003B2D99" w:rsidP="002C5735">
            <w:pPr>
              <w:rPr>
                <w:b/>
                <w:szCs w:val="22"/>
              </w:rPr>
            </w:pPr>
          </w:p>
        </w:tc>
        <w:tc>
          <w:tcPr>
            <w:tcW w:w="0" w:type="auto"/>
            <w:shd w:val="clear" w:color="auto" w:fill="D9D9D9"/>
          </w:tcPr>
          <w:p w:rsidR="003B2D99" w:rsidRPr="006C31A2" w:rsidRDefault="003B2D99" w:rsidP="002C5735">
            <w:pPr>
              <w:rPr>
                <w:b/>
                <w:szCs w:val="22"/>
              </w:rPr>
            </w:pPr>
            <w:r w:rsidRPr="006C31A2">
              <w:rPr>
                <w:b/>
                <w:szCs w:val="22"/>
              </w:rPr>
              <w:t>Planning Goal</w:t>
            </w:r>
          </w:p>
        </w:tc>
        <w:tc>
          <w:tcPr>
            <w:tcW w:w="1964" w:type="dxa"/>
            <w:shd w:val="clear" w:color="auto" w:fill="D9D9D9"/>
          </w:tcPr>
          <w:p w:rsidR="003B2D99" w:rsidRPr="006C31A2" w:rsidRDefault="003B2D99" w:rsidP="002C5735">
            <w:pPr>
              <w:rPr>
                <w:b/>
                <w:szCs w:val="22"/>
              </w:rPr>
            </w:pPr>
            <w:r w:rsidRPr="006C31A2">
              <w:rPr>
                <w:b/>
                <w:szCs w:val="22"/>
              </w:rPr>
              <w:t>Action with</w:t>
            </w:r>
          </w:p>
        </w:tc>
        <w:tc>
          <w:tcPr>
            <w:tcW w:w="1720" w:type="dxa"/>
            <w:shd w:val="clear" w:color="auto" w:fill="D9D9D9"/>
          </w:tcPr>
          <w:p w:rsidR="003B2D99" w:rsidRPr="006C31A2" w:rsidRDefault="003B2D99" w:rsidP="002C5735">
            <w:pPr>
              <w:rPr>
                <w:b/>
                <w:szCs w:val="22"/>
              </w:rPr>
            </w:pPr>
            <w:r w:rsidRPr="006C31A2">
              <w:rPr>
                <w:b/>
                <w:szCs w:val="22"/>
              </w:rPr>
              <w:t>Status of Action and Target Date</w:t>
            </w:r>
          </w:p>
        </w:tc>
        <w:tc>
          <w:tcPr>
            <w:tcW w:w="0" w:type="auto"/>
            <w:shd w:val="clear" w:color="auto" w:fill="D9D9D9"/>
          </w:tcPr>
          <w:p w:rsidR="003B2D99" w:rsidRPr="006C31A2" w:rsidRDefault="003B2D99" w:rsidP="002C5735">
            <w:pPr>
              <w:rPr>
                <w:b/>
                <w:szCs w:val="22"/>
              </w:rPr>
            </w:pPr>
            <w:r w:rsidRPr="006C31A2">
              <w:rPr>
                <w:b/>
                <w:szCs w:val="22"/>
              </w:rPr>
              <w:t xml:space="preserve">Completed </w:t>
            </w:r>
          </w:p>
          <w:p w:rsidR="003B2D99" w:rsidRPr="006C31A2" w:rsidRDefault="003B2D99" w:rsidP="002C5735">
            <w:pPr>
              <w:rPr>
                <w:b/>
                <w:szCs w:val="22"/>
              </w:rPr>
            </w:pPr>
          </w:p>
        </w:tc>
      </w:tr>
      <w:tr w:rsidR="003B2D99" w:rsidRPr="006C31A2" w:rsidTr="002C5735">
        <w:trPr>
          <w:cantSplit/>
        </w:trPr>
        <w:tc>
          <w:tcPr>
            <w:tcW w:w="0" w:type="auto"/>
          </w:tcPr>
          <w:p w:rsidR="003B2D99" w:rsidRPr="006C31A2" w:rsidRDefault="003B2D99" w:rsidP="002C5735">
            <w:pPr>
              <w:rPr>
                <w:b/>
                <w:szCs w:val="22"/>
              </w:rPr>
            </w:pPr>
            <w:r w:rsidRPr="006C31A2">
              <w:rPr>
                <w:b/>
                <w:szCs w:val="22"/>
              </w:rPr>
              <w:t>1</w:t>
            </w:r>
          </w:p>
        </w:tc>
        <w:tc>
          <w:tcPr>
            <w:tcW w:w="0" w:type="auto"/>
          </w:tcPr>
          <w:p w:rsidR="003B2D99" w:rsidRPr="006C31A2" w:rsidRDefault="003B2D99" w:rsidP="002C5735">
            <w:pPr>
              <w:rPr>
                <w:szCs w:val="22"/>
              </w:rPr>
            </w:pPr>
            <w:r w:rsidRPr="006C31A2">
              <w:rPr>
                <w:b/>
                <w:bCs/>
                <w:smallCaps/>
                <w:szCs w:val="22"/>
              </w:rPr>
              <w:t>Reduce and Harmonize Separation Standards in International Airspace</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Height w:val="20"/>
        </w:trPr>
        <w:tc>
          <w:tcPr>
            <w:tcW w:w="0" w:type="auto"/>
          </w:tcPr>
          <w:p w:rsidR="003B2D99" w:rsidRPr="006C31A2" w:rsidRDefault="003B2D99" w:rsidP="002C5735">
            <w:pPr>
              <w:rPr>
                <w:b/>
                <w:szCs w:val="22"/>
              </w:rPr>
            </w:pPr>
          </w:p>
        </w:tc>
        <w:tc>
          <w:tcPr>
            <w:tcW w:w="0" w:type="auto"/>
          </w:tcPr>
          <w:p w:rsidR="003B2D99" w:rsidRPr="006C31A2" w:rsidRDefault="003B2D99" w:rsidP="002C5735">
            <w:pPr>
              <w:rPr>
                <w:b/>
                <w:szCs w:val="22"/>
              </w:rPr>
            </w:pP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Height w:val="20"/>
        </w:trPr>
        <w:tc>
          <w:tcPr>
            <w:tcW w:w="0" w:type="auto"/>
          </w:tcPr>
          <w:p w:rsidR="003B2D99" w:rsidRPr="006C31A2" w:rsidRDefault="003B2D99" w:rsidP="002C5735">
            <w:pPr>
              <w:rPr>
                <w:b/>
                <w:szCs w:val="22"/>
              </w:rPr>
            </w:pPr>
          </w:p>
        </w:tc>
        <w:tc>
          <w:tcPr>
            <w:tcW w:w="0" w:type="auto"/>
          </w:tcPr>
          <w:p w:rsidR="003B2D99" w:rsidRPr="006C31A2" w:rsidRDefault="003B2D99" w:rsidP="002C5735">
            <w:pPr>
              <w:rPr>
                <w:b/>
                <w:szCs w:val="22"/>
              </w:rPr>
            </w:pPr>
            <w:r w:rsidRPr="006C31A2">
              <w:rPr>
                <w:b/>
                <w:szCs w:val="22"/>
              </w:rPr>
              <w:t>Implement RVSM FL290-410</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Height w:val="20"/>
        </w:trPr>
        <w:tc>
          <w:tcPr>
            <w:tcW w:w="0" w:type="auto"/>
          </w:tcPr>
          <w:p w:rsidR="003B2D99" w:rsidRPr="006C31A2" w:rsidRDefault="003B2D99" w:rsidP="002C5735">
            <w:pPr>
              <w:rPr>
                <w:szCs w:val="22"/>
              </w:rPr>
            </w:pPr>
          </w:p>
        </w:tc>
        <w:tc>
          <w:tcPr>
            <w:tcW w:w="0" w:type="auto"/>
          </w:tcPr>
          <w:p w:rsidR="003B2D99" w:rsidRPr="006C31A2" w:rsidRDefault="003B2D99" w:rsidP="002C5735">
            <w:pPr>
              <w:ind w:left="263" w:hanging="263"/>
              <w:rPr>
                <w:szCs w:val="22"/>
              </w:rPr>
            </w:pPr>
            <w:r w:rsidRPr="006C31A2">
              <w:rPr>
                <w:szCs w:val="22"/>
              </w:rPr>
              <w:t xml:space="preserve">     Anchorage Arctic, Anchorage Oceanic, Anchorage Continental, Edmonton, and Reykjavik </w:t>
            </w:r>
            <w:r w:rsidRPr="006C31A2">
              <w:rPr>
                <w:szCs w:val="22"/>
              </w:rPr>
              <w:tab/>
              <w:t>FIRs</w:t>
            </w:r>
          </w:p>
        </w:tc>
        <w:tc>
          <w:tcPr>
            <w:tcW w:w="1964" w:type="dxa"/>
          </w:tcPr>
          <w:p w:rsidR="003B2D99" w:rsidRPr="006C31A2" w:rsidRDefault="003B2D99" w:rsidP="002C5735">
            <w:pPr>
              <w:rPr>
                <w:szCs w:val="22"/>
              </w:rPr>
            </w:pPr>
            <w:r w:rsidRPr="006C31A2">
              <w:rPr>
                <w:szCs w:val="22"/>
              </w:rPr>
              <w:t>FAA/ NAV CANADA, ISAVIA</w:t>
            </w: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Completed </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Russian FIRs</w:t>
            </w:r>
          </w:p>
        </w:tc>
        <w:tc>
          <w:tcPr>
            <w:tcW w:w="1964" w:type="dxa"/>
          </w:tcPr>
          <w:p w:rsidR="003B2D99" w:rsidRPr="006C31A2" w:rsidRDefault="003B2D99" w:rsidP="002C5735">
            <w:pPr>
              <w:rPr>
                <w:szCs w:val="22"/>
              </w:rPr>
            </w:pPr>
            <w:r w:rsidRPr="006C31A2">
              <w:rPr>
                <w:szCs w:val="22"/>
              </w:rPr>
              <w:t>State ATM</w:t>
            </w:r>
          </w:p>
        </w:tc>
        <w:tc>
          <w:tcPr>
            <w:tcW w:w="1720" w:type="dxa"/>
          </w:tcPr>
          <w:p w:rsidR="003B2D99" w:rsidRPr="006C31A2" w:rsidRDefault="003B2D99" w:rsidP="002C5735">
            <w:pPr>
              <w:rPr>
                <w:szCs w:val="22"/>
              </w:rPr>
            </w:pPr>
            <w:r w:rsidRPr="006C31A2">
              <w:rPr>
                <w:szCs w:val="22"/>
              </w:rPr>
              <w:t>Nov 2011</w:t>
            </w:r>
          </w:p>
        </w:tc>
        <w:tc>
          <w:tcPr>
            <w:tcW w:w="0" w:type="auto"/>
          </w:tcPr>
          <w:p w:rsidR="003B2D99" w:rsidRPr="006C31A2" w:rsidRDefault="003B2D99" w:rsidP="002C5735">
            <w:pPr>
              <w:rPr>
                <w:szCs w:val="22"/>
              </w:rPr>
            </w:pPr>
          </w:p>
        </w:tc>
      </w:tr>
      <w:tr w:rsidR="003B2D99" w:rsidRPr="006C31A2" w:rsidTr="002C5735">
        <w:trPr>
          <w:cantSplit/>
        </w:trPr>
        <w:tc>
          <w:tcPr>
            <w:tcW w:w="0" w:type="auto"/>
            <w:shd w:val="clear" w:color="auto" w:fill="FFFFFF"/>
          </w:tcPr>
          <w:p w:rsidR="003B2D99" w:rsidRPr="006C31A2" w:rsidRDefault="003B2D99" w:rsidP="002C5735">
            <w:pPr>
              <w:rPr>
                <w:b/>
                <w:szCs w:val="22"/>
              </w:rPr>
            </w:pPr>
          </w:p>
        </w:tc>
        <w:tc>
          <w:tcPr>
            <w:tcW w:w="0" w:type="auto"/>
            <w:shd w:val="clear" w:color="auto" w:fill="FFFFFF"/>
          </w:tcPr>
          <w:p w:rsidR="003B2D99" w:rsidRPr="006C31A2" w:rsidRDefault="003B2D99" w:rsidP="002C5735">
            <w:pPr>
              <w:rPr>
                <w:b/>
                <w:szCs w:val="22"/>
              </w:rPr>
            </w:pPr>
          </w:p>
        </w:tc>
        <w:tc>
          <w:tcPr>
            <w:tcW w:w="1964" w:type="dxa"/>
            <w:shd w:val="clear" w:color="auto" w:fill="FFFFFF"/>
          </w:tcPr>
          <w:p w:rsidR="003B2D99" w:rsidRPr="006C31A2" w:rsidRDefault="003B2D99" w:rsidP="002C5735">
            <w:pPr>
              <w:rPr>
                <w:b/>
                <w:szCs w:val="22"/>
              </w:rPr>
            </w:pPr>
          </w:p>
        </w:tc>
        <w:tc>
          <w:tcPr>
            <w:tcW w:w="1720" w:type="dxa"/>
            <w:shd w:val="clear" w:color="auto" w:fill="FFFFFF"/>
          </w:tcPr>
          <w:p w:rsidR="003B2D99" w:rsidRPr="006C31A2" w:rsidRDefault="003B2D99" w:rsidP="002C5735">
            <w:pPr>
              <w:rPr>
                <w:b/>
                <w:szCs w:val="22"/>
              </w:rPr>
            </w:pPr>
          </w:p>
        </w:tc>
        <w:tc>
          <w:tcPr>
            <w:tcW w:w="0" w:type="auto"/>
            <w:shd w:val="clear" w:color="auto" w:fill="FFFFFF"/>
          </w:tcPr>
          <w:p w:rsidR="003B2D99" w:rsidRPr="006C31A2" w:rsidRDefault="003B2D99" w:rsidP="002C5735">
            <w:pPr>
              <w:rPr>
                <w:b/>
                <w:szCs w:val="22"/>
              </w:rPr>
            </w:pPr>
          </w:p>
        </w:tc>
      </w:tr>
      <w:tr w:rsidR="003B2D99" w:rsidRPr="006C31A2" w:rsidTr="002C5735">
        <w:trPr>
          <w:cantSplit/>
          <w:trHeight w:val="20"/>
        </w:trPr>
        <w:tc>
          <w:tcPr>
            <w:tcW w:w="0" w:type="auto"/>
          </w:tcPr>
          <w:p w:rsidR="003B2D99" w:rsidRPr="006C31A2" w:rsidRDefault="003B2D99" w:rsidP="002C5735">
            <w:pPr>
              <w:rPr>
                <w:b/>
                <w:szCs w:val="22"/>
              </w:rPr>
            </w:pPr>
          </w:p>
        </w:tc>
        <w:tc>
          <w:tcPr>
            <w:tcW w:w="0" w:type="auto"/>
          </w:tcPr>
          <w:p w:rsidR="003B2D99" w:rsidRPr="006C31A2" w:rsidRDefault="003B2D99" w:rsidP="002C5735">
            <w:pPr>
              <w:rPr>
                <w:b/>
                <w:szCs w:val="22"/>
              </w:rPr>
            </w:pPr>
            <w:r w:rsidRPr="006C31A2">
              <w:rPr>
                <w:b/>
                <w:szCs w:val="22"/>
              </w:rPr>
              <w:t>Harmonize RVSM Transition Procedures</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Height w:val="20"/>
        </w:trPr>
        <w:tc>
          <w:tcPr>
            <w:tcW w:w="0" w:type="auto"/>
          </w:tcPr>
          <w:p w:rsidR="003B2D99" w:rsidRPr="006C31A2" w:rsidRDefault="003B2D99" w:rsidP="002C5735">
            <w:pPr>
              <w:rPr>
                <w:szCs w:val="22"/>
              </w:rPr>
            </w:pPr>
          </w:p>
        </w:tc>
        <w:tc>
          <w:tcPr>
            <w:tcW w:w="0" w:type="auto"/>
          </w:tcPr>
          <w:p w:rsidR="003B2D99" w:rsidRPr="006C31A2" w:rsidRDefault="003B2D99" w:rsidP="002C5735">
            <w:pPr>
              <w:ind w:left="263" w:hanging="263"/>
              <w:rPr>
                <w:szCs w:val="22"/>
              </w:rPr>
            </w:pPr>
            <w:r w:rsidRPr="006C31A2">
              <w:rPr>
                <w:szCs w:val="22"/>
              </w:rPr>
              <w:t xml:space="preserve">     Anchorage Arctic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6C31A2" w:rsidRDefault="003B2D99" w:rsidP="002C5735">
            <w:pPr>
              <w:rPr>
                <w:szCs w:val="22"/>
              </w:rPr>
            </w:pPr>
            <w:r w:rsidRPr="006C31A2">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Anchorage Oceanic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6C31A2" w:rsidRDefault="003B2D99" w:rsidP="002C5735">
            <w:pPr>
              <w:rPr>
                <w:szCs w:val="22"/>
              </w:rPr>
            </w:pPr>
            <w:r w:rsidRPr="006C31A2">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Russian FIRs</w:t>
            </w:r>
          </w:p>
        </w:tc>
        <w:tc>
          <w:tcPr>
            <w:tcW w:w="1964" w:type="dxa"/>
          </w:tcPr>
          <w:p w:rsidR="003B2D99" w:rsidRPr="006C31A2" w:rsidRDefault="003B2D99" w:rsidP="002C5735">
            <w:pPr>
              <w:rPr>
                <w:szCs w:val="22"/>
              </w:rPr>
            </w:pPr>
            <w:r w:rsidRPr="006C31A2">
              <w:rPr>
                <w:szCs w:val="22"/>
              </w:rPr>
              <w:t>State ATM</w:t>
            </w:r>
          </w:p>
        </w:tc>
        <w:tc>
          <w:tcPr>
            <w:tcW w:w="1720" w:type="dxa"/>
          </w:tcPr>
          <w:p w:rsidR="003B2D99" w:rsidRPr="006C31A2" w:rsidRDefault="003B2D99" w:rsidP="002C5735">
            <w:pPr>
              <w:rPr>
                <w:szCs w:val="22"/>
              </w:rPr>
            </w:pPr>
            <w:r w:rsidRPr="006C31A2">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b/>
                <w:szCs w:val="22"/>
              </w:rPr>
            </w:pPr>
          </w:p>
        </w:tc>
        <w:tc>
          <w:tcPr>
            <w:tcW w:w="0" w:type="auto"/>
          </w:tcPr>
          <w:p w:rsidR="003B2D99" w:rsidRPr="006C31A2" w:rsidRDefault="003B2D99" w:rsidP="002C5735">
            <w:pPr>
              <w:rPr>
                <w:b/>
                <w:szCs w:val="22"/>
              </w:rPr>
            </w:pPr>
            <w:r w:rsidRPr="006C31A2">
              <w:rPr>
                <w:b/>
                <w:szCs w:val="22"/>
              </w:rPr>
              <w:t>Implement 50NM lateral separation</w:t>
            </w:r>
          </w:p>
        </w:tc>
        <w:tc>
          <w:tcPr>
            <w:tcW w:w="1964" w:type="dxa"/>
            <w:shd w:val="clear" w:color="auto" w:fill="D9D9D9"/>
          </w:tcPr>
          <w:p w:rsidR="003B2D99" w:rsidRPr="006C31A2" w:rsidRDefault="003B2D99" w:rsidP="002C5735">
            <w:pPr>
              <w:rPr>
                <w:b/>
                <w:szCs w:val="22"/>
              </w:rPr>
            </w:pPr>
          </w:p>
        </w:tc>
        <w:tc>
          <w:tcPr>
            <w:tcW w:w="1720" w:type="dxa"/>
            <w:shd w:val="clear" w:color="auto" w:fill="D9D9D9"/>
          </w:tcPr>
          <w:p w:rsidR="003B2D99" w:rsidRPr="006C31A2" w:rsidRDefault="003B2D99" w:rsidP="002C5735">
            <w:pPr>
              <w:rPr>
                <w:b/>
                <w:szCs w:val="22"/>
              </w:rPr>
            </w:pPr>
          </w:p>
        </w:tc>
        <w:tc>
          <w:tcPr>
            <w:tcW w:w="0" w:type="auto"/>
            <w:shd w:val="clear" w:color="auto" w:fill="D9D9D9"/>
          </w:tcPr>
          <w:p w:rsidR="003B2D99" w:rsidRPr="006C31A2" w:rsidRDefault="003B2D99" w:rsidP="002C5735">
            <w:pPr>
              <w:rPr>
                <w:b/>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Anchorage Arctic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584CD5" w:rsidRDefault="003B2D99" w:rsidP="00584CD5">
            <w:pPr>
              <w:rPr>
                <w:b/>
                <w:szCs w:val="22"/>
              </w:rPr>
            </w:pPr>
            <w:r w:rsidRPr="00584CD5">
              <w:rPr>
                <w:b/>
                <w:szCs w:val="22"/>
              </w:rPr>
              <w:t>Nov 18, 2010</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Anchorage Oceanic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Edmonton FIR</w:t>
            </w:r>
          </w:p>
        </w:tc>
        <w:tc>
          <w:tcPr>
            <w:tcW w:w="1964" w:type="dxa"/>
          </w:tcPr>
          <w:p w:rsidR="003B2D99" w:rsidRPr="006C31A2" w:rsidRDefault="003B2D99" w:rsidP="002C5735">
            <w:pPr>
              <w:rPr>
                <w:szCs w:val="22"/>
              </w:rPr>
            </w:pPr>
            <w:r w:rsidRPr="006C31A2">
              <w:rPr>
                <w:szCs w:val="22"/>
              </w:rPr>
              <w:t>NAV CANADA</w:t>
            </w:r>
          </w:p>
        </w:tc>
        <w:tc>
          <w:tcPr>
            <w:tcW w:w="1720" w:type="dxa"/>
          </w:tcPr>
          <w:p w:rsidR="003B2D99" w:rsidRPr="006C31A2" w:rsidRDefault="003B2D99" w:rsidP="002C5735">
            <w:pPr>
              <w:rPr>
                <w:szCs w:val="22"/>
              </w:rPr>
            </w:pPr>
            <w:r w:rsidRPr="00584CD5">
              <w:rPr>
                <w:b/>
                <w:szCs w:val="22"/>
              </w:rPr>
              <w:t>Nov 18, 2010</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Reykjavik FIR</w:t>
            </w:r>
          </w:p>
        </w:tc>
        <w:tc>
          <w:tcPr>
            <w:tcW w:w="1964" w:type="dxa"/>
          </w:tcPr>
          <w:p w:rsidR="003B2D99" w:rsidRPr="006C31A2" w:rsidRDefault="003B2D99" w:rsidP="002C5735">
            <w:pPr>
              <w:rPr>
                <w:szCs w:val="22"/>
              </w:rPr>
            </w:pPr>
            <w:r w:rsidRPr="006C31A2">
              <w:rPr>
                <w:szCs w:val="22"/>
              </w:rPr>
              <w:t>ISAVIA</w:t>
            </w:r>
          </w:p>
        </w:tc>
        <w:tc>
          <w:tcPr>
            <w:tcW w:w="1720" w:type="dxa"/>
          </w:tcPr>
          <w:p w:rsidR="003B2D99" w:rsidRPr="006C31A2" w:rsidRDefault="003B2D99" w:rsidP="002C5735">
            <w:pPr>
              <w:rPr>
                <w:szCs w:val="22"/>
              </w:rPr>
            </w:pPr>
            <w:r w:rsidRPr="006C31A2">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Russian FIRs</w:t>
            </w:r>
          </w:p>
        </w:tc>
        <w:tc>
          <w:tcPr>
            <w:tcW w:w="1964" w:type="dxa"/>
          </w:tcPr>
          <w:p w:rsidR="003B2D99" w:rsidRPr="006C31A2" w:rsidRDefault="003B2D99" w:rsidP="002C5735">
            <w:pPr>
              <w:rPr>
                <w:szCs w:val="22"/>
              </w:rPr>
            </w:pPr>
            <w:r w:rsidRPr="006C31A2">
              <w:rPr>
                <w:szCs w:val="22"/>
              </w:rPr>
              <w:t>State ATM</w:t>
            </w:r>
          </w:p>
        </w:tc>
        <w:tc>
          <w:tcPr>
            <w:tcW w:w="1720" w:type="dxa"/>
          </w:tcPr>
          <w:p w:rsidR="003B2D99" w:rsidRPr="006C31A2" w:rsidRDefault="003B2D99" w:rsidP="002C5735">
            <w:pPr>
              <w:rPr>
                <w:color w:val="FF0000"/>
                <w:szCs w:val="22"/>
              </w:rPr>
            </w:pPr>
          </w:p>
        </w:tc>
        <w:tc>
          <w:tcPr>
            <w:tcW w:w="0" w:type="auto"/>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b/>
                <w:szCs w:val="22"/>
              </w:rPr>
            </w:pPr>
          </w:p>
        </w:tc>
        <w:tc>
          <w:tcPr>
            <w:tcW w:w="0" w:type="auto"/>
          </w:tcPr>
          <w:p w:rsidR="003B2D99" w:rsidRPr="006C31A2" w:rsidRDefault="003B2D99" w:rsidP="00C037F0">
            <w:pPr>
              <w:rPr>
                <w:b/>
                <w:szCs w:val="22"/>
              </w:rPr>
            </w:pPr>
            <w:r w:rsidRPr="006C31A2">
              <w:rPr>
                <w:b/>
                <w:szCs w:val="22"/>
              </w:rPr>
              <w:t xml:space="preserve">Implement </w:t>
            </w:r>
            <w:r>
              <w:rPr>
                <w:b/>
                <w:szCs w:val="22"/>
              </w:rPr>
              <w:t>reduced</w:t>
            </w:r>
            <w:r w:rsidRPr="006C31A2">
              <w:rPr>
                <w:b/>
                <w:szCs w:val="22"/>
              </w:rPr>
              <w:t xml:space="preserve"> longitudinal separation</w:t>
            </w:r>
          </w:p>
        </w:tc>
        <w:tc>
          <w:tcPr>
            <w:tcW w:w="1964" w:type="dxa"/>
            <w:shd w:val="clear" w:color="auto" w:fill="D9D9D9"/>
          </w:tcPr>
          <w:p w:rsidR="003B2D99" w:rsidRPr="006C31A2" w:rsidRDefault="003B2D99" w:rsidP="002C5735">
            <w:pPr>
              <w:rPr>
                <w:b/>
                <w:szCs w:val="22"/>
              </w:rPr>
            </w:pPr>
          </w:p>
        </w:tc>
        <w:tc>
          <w:tcPr>
            <w:tcW w:w="1720" w:type="dxa"/>
            <w:shd w:val="clear" w:color="auto" w:fill="D9D9D9"/>
          </w:tcPr>
          <w:p w:rsidR="003B2D99" w:rsidRPr="006C31A2" w:rsidRDefault="003B2D99" w:rsidP="002C5735">
            <w:pPr>
              <w:rPr>
                <w:b/>
                <w:szCs w:val="22"/>
              </w:rPr>
            </w:pPr>
          </w:p>
        </w:tc>
        <w:tc>
          <w:tcPr>
            <w:tcW w:w="0" w:type="auto"/>
            <w:shd w:val="clear" w:color="auto" w:fill="D9D9D9"/>
          </w:tcPr>
          <w:p w:rsidR="003B2D99" w:rsidRPr="006C31A2" w:rsidRDefault="003B2D99" w:rsidP="002C5735">
            <w:pPr>
              <w:rPr>
                <w:b/>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Anchorage Arctic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6C31A2" w:rsidRDefault="003B2D99" w:rsidP="002C5735">
            <w:pPr>
              <w:rPr>
                <w:szCs w:val="22"/>
              </w:rPr>
            </w:pPr>
            <w:r w:rsidRPr="006C31A2">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Anchorage Oceanic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6C31A2" w:rsidRDefault="003B2D99" w:rsidP="002C5735">
            <w:pPr>
              <w:rPr>
                <w:color w:val="FF0000"/>
                <w:szCs w:val="22"/>
              </w:rPr>
            </w:pPr>
          </w:p>
        </w:tc>
        <w:tc>
          <w:tcPr>
            <w:tcW w:w="0" w:type="auto"/>
          </w:tcPr>
          <w:p w:rsidR="003B2D99" w:rsidRPr="006C31A2" w:rsidRDefault="003B2D99" w:rsidP="002C5735">
            <w:pPr>
              <w:rPr>
                <w:szCs w:val="22"/>
              </w:rPr>
            </w:pPr>
            <w:r w:rsidRPr="006C31A2">
              <w:rPr>
                <w:szCs w:val="22"/>
              </w:rPr>
              <w:t>Implemented across the NOPAC with Oakland/Fukuoka FIRs</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Edmonton FIR</w:t>
            </w:r>
          </w:p>
        </w:tc>
        <w:tc>
          <w:tcPr>
            <w:tcW w:w="1964" w:type="dxa"/>
          </w:tcPr>
          <w:p w:rsidR="003B2D99" w:rsidRPr="006C31A2" w:rsidRDefault="003B2D99" w:rsidP="002C5735">
            <w:pPr>
              <w:rPr>
                <w:szCs w:val="22"/>
              </w:rPr>
            </w:pPr>
            <w:r w:rsidRPr="006C31A2">
              <w:rPr>
                <w:szCs w:val="22"/>
              </w:rPr>
              <w:t>NAV CANADA</w:t>
            </w:r>
          </w:p>
        </w:tc>
        <w:tc>
          <w:tcPr>
            <w:tcW w:w="1720" w:type="dxa"/>
          </w:tcPr>
          <w:p w:rsidR="003B2D99" w:rsidRPr="006C31A2" w:rsidRDefault="003B2D99" w:rsidP="002C5735">
            <w:pPr>
              <w:rPr>
                <w:szCs w:val="22"/>
              </w:rPr>
            </w:pPr>
            <w:r w:rsidRPr="006C31A2">
              <w:rPr>
                <w:szCs w:val="22"/>
              </w:rPr>
              <w:t>Jan 2011</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Reykjavik FIR</w:t>
            </w:r>
          </w:p>
        </w:tc>
        <w:tc>
          <w:tcPr>
            <w:tcW w:w="1964" w:type="dxa"/>
          </w:tcPr>
          <w:p w:rsidR="003B2D99" w:rsidRPr="006C31A2" w:rsidRDefault="003B2D99" w:rsidP="002C5735">
            <w:pPr>
              <w:rPr>
                <w:szCs w:val="22"/>
              </w:rPr>
            </w:pPr>
            <w:r w:rsidRPr="006C31A2">
              <w:rPr>
                <w:szCs w:val="22"/>
              </w:rPr>
              <w:t>ISAVIA</w:t>
            </w:r>
          </w:p>
        </w:tc>
        <w:tc>
          <w:tcPr>
            <w:tcW w:w="1720" w:type="dxa"/>
          </w:tcPr>
          <w:p w:rsidR="003B2D99" w:rsidRPr="006C31A2" w:rsidRDefault="003B2D99" w:rsidP="002C5735">
            <w:pPr>
              <w:rPr>
                <w:szCs w:val="22"/>
              </w:rPr>
            </w:pPr>
            <w:r w:rsidRPr="006C31A2">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Russian FIRs</w:t>
            </w:r>
          </w:p>
        </w:tc>
        <w:tc>
          <w:tcPr>
            <w:tcW w:w="1964" w:type="dxa"/>
          </w:tcPr>
          <w:p w:rsidR="003B2D99" w:rsidRPr="006C31A2" w:rsidRDefault="003B2D99" w:rsidP="002C5735">
            <w:pPr>
              <w:rPr>
                <w:szCs w:val="22"/>
              </w:rPr>
            </w:pPr>
            <w:r w:rsidRPr="006C31A2">
              <w:rPr>
                <w:szCs w:val="22"/>
              </w:rPr>
              <w:t>State ATM</w:t>
            </w:r>
          </w:p>
        </w:tc>
        <w:tc>
          <w:tcPr>
            <w:tcW w:w="1720" w:type="dxa"/>
          </w:tcPr>
          <w:p w:rsidR="003B2D99" w:rsidRPr="006C31A2" w:rsidRDefault="003B2D99" w:rsidP="002C5735">
            <w:pPr>
              <w:rPr>
                <w:szCs w:val="22"/>
              </w:rPr>
            </w:pPr>
            <w:r w:rsidRPr="006C31A2">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b/>
                <w:szCs w:val="22"/>
              </w:rPr>
            </w:pPr>
            <w:r w:rsidRPr="006C31A2">
              <w:rPr>
                <w:b/>
                <w:szCs w:val="22"/>
              </w:rPr>
              <w:t>2</w:t>
            </w:r>
          </w:p>
        </w:tc>
        <w:tc>
          <w:tcPr>
            <w:tcW w:w="0" w:type="auto"/>
          </w:tcPr>
          <w:p w:rsidR="003B2D99" w:rsidRPr="006C31A2" w:rsidRDefault="003B2D99" w:rsidP="002C5735">
            <w:pPr>
              <w:rPr>
                <w:b/>
                <w:szCs w:val="22"/>
              </w:rPr>
            </w:pPr>
            <w:r w:rsidRPr="006C31A2">
              <w:rPr>
                <w:b/>
                <w:smallCaps/>
                <w:szCs w:val="22"/>
              </w:rPr>
              <w:t xml:space="preserve">Improve/Increase Efficiencies for Cross Polar and Russian Far East Air Traffic </w:t>
            </w:r>
          </w:p>
        </w:tc>
        <w:tc>
          <w:tcPr>
            <w:tcW w:w="1964" w:type="dxa"/>
            <w:shd w:val="clear" w:color="auto" w:fill="CCCCCC"/>
          </w:tcPr>
          <w:p w:rsidR="003B2D99" w:rsidRPr="006C31A2" w:rsidRDefault="003B2D99" w:rsidP="002C5735">
            <w:pPr>
              <w:rPr>
                <w:szCs w:val="22"/>
              </w:rPr>
            </w:pPr>
          </w:p>
        </w:tc>
        <w:tc>
          <w:tcPr>
            <w:tcW w:w="1720" w:type="dxa"/>
            <w:shd w:val="clear" w:color="auto" w:fill="CCCCCC"/>
          </w:tcPr>
          <w:p w:rsidR="003B2D99" w:rsidRPr="006C31A2" w:rsidRDefault="003B2D99" w:rsidP="002C5735">
            <w:pPr>
              <w:rPr>
                <w:szCs w:val="22"/>
              </w:rPr>
            </w:pPr>
          </w:p>
        </w:tc>
        <w:tc>
          <w:tcPr>
            <w:tcW w:w="0" w:type="auto"/>
            <w:shd w:val="clear" w:color="auto" w:fill="CCCCCC"/>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b/>
                <w:szCs w:val="22"/>
              </w:rPr>
            </w:pPr>
            <w:r w:rsidRPr="006C31A2">
              <w:rPr>
                <w:b/>
                <w:szCs w:val="22"/>
              </w:rPr>
              <w:t>Harmonize Procedures for ATS Route B932</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Anchorage Oceanic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6C31A2" w:rsidRDefault="003B2D99" w:rsidP="002C5735">
            <w:pPr>
              <w:rPr>
                <w:strike/>
                <w:szCs w:val="22"/>
              </w:rPr>
            </w:pPr>
          </w:p>
        </w:tc>
        <w:tc>
          <w:tcPr>
            <w:tcW w:w="0" w:type="auto"/>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Sapporo FIR</w:t>
            </w:r>
          </w:p>
        </w:tc>
        <w:tc>
          <w:tcPr>
            <w:tcW w:w="1964" w:type="dxa"/>
          </w:tcPr>
          <w:p w:rsidR="003B2D99" w:rsidRPr="006C31A2" w:rsidRDefault="003B2D99" w:rsidP="002C5735">
            <w:pPr>
              <w:rPr>
                <w:szCs w:val="22"/>
              </w:rPr>
            </w:pPr>
            <w:r w:rsidRPr="006C31A2">
              <w:rPr>
                <w:szCs w:val="22"/>
              </w:rPr>
              <w:t>JCAB</w:t>
            </w: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Khabarovsk FIR</w:t>
            </w:r>
          </w:p>
        </w:tc>
        <w:tc>
          <w:tcPr>
            <w:tcW w:w="1964" w:type="dxa"/>
          </w:tcPr>
          <w:p w:rsidR="003B2D99" w:rsidRPr="006C31A2" w:rsidRDefault="003B2D99" w:rsidP="002C5735">
            <w:pPr>
              <w:rPr>
                <w:szCs w:val="22"/>
              </w:rPr>
            </w:pPr>
            <w:r w:rsidRPr="006C31A2">
              <w:rPr>
                <w:szCs w:val="22"/>
              </w:rPr>
              <w:t>State ATM</w:t>
            </w: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ind w:left="720" w:hanging="720"/>
              <w:rPr>
                <w:szCs w:val="22"/>
              </w:rPr>
            </w:pPr>
            <w:r w:rsidRPr="006C31A2">
              <w:rPr>
                <w:szCs w:val="22"/>
              </w:rPr>
              <w:t xml:space="preserve">     Petropavlovsk-Kamchatsky FIR</w:t>
            </w:r>
          </w:p>
        </w:tc>
        <w:tc>
          <w:tcPr>
            <w:tcW w:w="1964" w:type="dxa"/>
            <w:shd w:val="clear" w:color="auto" w:fill="FFFFFF"/>
          </w:tcPr>
          <w:p w:rsidR="003B2D99" w:rsidRPr="006C31A2" w:rsidRDefault="003B2D99" w:rsidP="002C5735">
            <w:pPr>
              <w:rPr>
                <w:szCs w:val="22"/>
              </w:rPr>
            </w:pPr>
            <w:r w:rsidRPr="006C31A2">
              <w:rPr>
                <w:szCs w:val="22"/>
              </w:rPr>
              <w:t>State ATM</w:t>
            </w:r>
          </w:p>
        </w:tc>
        <w:tc>
          <w:tcPr>
            <w:tcW w:w="1720" w:type="dxa"/>
            <w:shd w:val="clear" w:color="auto" w:fill="FFFFFF"/>
          </w:tcPr>
          <w:p w:rsidR="003B2D99" w:rsidRPr="006C31A2" w:rsidRDefault="003B2D99" w:rsidP="002C5735">
            <w:pPr>
              <w:rPr>
                <w:strike/>
                <w:szCs w:val="22"/>
              </w:rPr>
            </w:pPr>
          </w:p>
        </w:tc>
        <w:tc>
          <w:tcPr>
            <w:tcW w:w="0" w:type="auto"/>
            <w:shd w:val="clear" w:color="auto" w:fill="FFFFFF"/>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p>
        </w:tc>
        <w:tc>
          <w:tcPr>
            <w:tcW w:w="1964" w:type="dxa"/>
            <w:shd w:val="clear" w:color="auto" w:fill="FFFFFF"/>
          </w:tcPr>
          <w:p w:rsidR="003B2D99" w:rsidRPr="006C31A2" w:rsidRDefault="003B2D99" w:rsidP="002C5735">
            <w:pPr>
              <w:rPr>
                <w:szCs w:val="22"/>
              </w:rPr>
            </w:pPr>
          </w:p>
        </w:tc>
        <w:tc>
          <w:tcPr>
            <w:tcW w:w="1720" w:type="dxa"/>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b/>
                <w:szCs w:val="22"/>
              </w:rPr>
            </w:pPr>
            <w:r w:rsidRPr="006C31A2">
              <w:rPr>
                <w:b/>
                <w:szCs w:val="22"/>
              </w:rPr>
              <w:t>Improve Efficiency on Cross Polar Routes</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Make FL360 and FL380 available westbound at RAMEL</w:t>
            </w:r>
          </w:p>
        </w:tc>
        <w:tc>
          <w:tcPr>
            <w:tcW w:w="1964" w:type="dxa"/>
          </w:tcPr>
          <w:p w:rsidR="003B2D99" w:rsidRPr="006C31A2" w:rsidRDefault="003B2D99" w:rsidP="002C5735">
            <w:pPr>
              <w:rPr>
                <w:szCs w:val="22"/>
              </w:rPr>
            </w:pPr>
            <w:r w:rsidRPr="006C31A2">
              <w:rPr>
                <w:szCs w:val="22"/>
              </w:rPr>
              <w:t>FAA/State ATM</w:t>
            </w:r>
          </w:p>
        </w:tc>
        <w:tc>
          <w:tcPr>
            <w:tcW w:w="1720" w:type="dxa"/>
          </w:tcPr>
          <w:p w:rsidR="003B2D99" w:rsidRPr="006C31A2" w:rsidRDefault="003B2D99" w:rsidP="002C5735">
            <w:pPr>
              <w:rPr>
                <w:szCs w:val="22"/>
              </w:rPr>
            </w:pPr>
            <w:r>
              <w:rPr>
                <w:szCs w:val="22"/>
              </w:rPr>
              <w:t>Trial in progress</w:t>
            </w:r>
          </w:p>
        </w:tc>
        <w:tc>
          <w:tcPr>
            <w:tcW w:w="0" w:type="auto"/>
          </w:tcPr>
          <w:p w:rsidR="003B2D99" w:rsidRPr="006C31A2" w:rsidRDefault="003B2D99" w:rsidP="002C5735">
            <w:pPr>
              <w:rPr>
                <w:szCs w:val="22"/>
              </w:rPr>
            </w:pPr>
          </w:p>
        </w:tc>
      </w:tr>
      <w:tr w:rsidR="003B2D99" w:rsidRPr="00A30141" w:rsidTr="002C5735">
        <w:trPr>
          <w:cantSplit/>
        </w:trPr>
        <w:tc>
          <w:tcPr>
            <w:tcW w:w="0" w:type="auto"/>
          </w:tcPr>
          <w:p w:rsidR="003B2D99" w:rsidRPr="00A30141" w:rsidRDefault="003B2D99" w:rsidP="002C5735">
            <w:pPr>
              <w:rPr>
                <w:szCs w:val="22"/>
              </w:rPr>
            </w:pPr>
          </w:p>
        </w:tc>
        <w:tc>
          <w:tcPr>
            <w:tcW w:w="0" w:type="auto"/>
          </w:tcPr>
          <w:p w:rsidR="003B2D99" w:rsidRPr="00A30141" w:rsidRDefault="003B2D99" w:rsidP="004053E1">
            <w:pPr>
              <w:ind w:left="720" w:hanging="720"/>
              <w:rPr>
                <w:szCs w:val="22"/>
              </w:rPr>
            </w:pPr>
            <w:r w:rsidRPr="00A30141">
              <w:rPr>
                <w:szCs w:val="22"/>
              </w:rPr>
              <w:t xml:space="preserve">     Expand availability of FL360 and FL380 at </w:t>
            </w:r>
            <w:r>
              <w:rPr>
                <w:szCs w:val="22"/>
              </w:rPr>
              <w:t>NIKIN</w:t>
            </w:r>
          </w:p>
        </w:tc>
        <w:tc>
          <w:tcPr>
            <w:tcW w:w="1964" w:type="dxa"/>
          </w:tcPr>
          <w:p w:rsidR="003B2D99" w:rsidRPr="00A30141" w:rsidRDefault="003B2D99" w:rsidP="002C5735">
            <w:pPr>
              <w:rPr>
                <w:szCs w:val="22"/>
              </w:rPr>
            </w:pPr>
            <w:r w:rsidRPr="00A30141">
              <w:rPr>
                <w:szCs w:val="22"/>
              </w:rPr>
              <w:t>FAA/State ATM</w:t>
            </w:r>
          </w:p>
        </w:tc>
        <w:tc>
          <w:tcPr>
            <w:tcW w:w="1720" w:type="dxa"/>
          </w:tcPr>
          <w:p w:rsidR="003B2D99" w:rsidRPr="00A30141" w:rsidRDefault="003B2D99" w:rsidP="007E1C76">
            <w:pPr>
              <w:rPr>
                <w:szCs w:val="22"/>
                <w:highlight w:val="yellow"/>
              </w:rPr>
            </w:pPr>
            <w:r w:rsidRPr="00A30141">
              <w:rPr>
                <w:szCs w:val="22"/>
              </w:rPr>
              <w:t>Trial to begin</w:t>
            </w:r>
            <w:r>
              <w:rPr>
                <w:szCs w:val="22"/>
              </w:rPr>
              <w:t xml:space="preserve"> June 21, 2010</w:t>
            </w:r>
          </w:p>
        </w:tc>
        <w:tc>
          <w:tcPr>
            <w:tcW w:w="0" w:type="auto"/>
          </w:tcPr>
          <w:p w:rsidR="003B2D99" w:rsidRPr="00A30141"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Make tactical re-routes available for daily operations</w:t>
            </w:r>
          </w:p>
        </w:tc>
        <w:tc>
          <w:tcPr>
            <w:tcW w:w="1964" w:type="dxa"/>
          </w:tcPr>
          <w:p w:rsidR="003B2D99" w:rsidRPr="006C31A2" w:rsidRDefault="003B2D99" w:rsidP="002C5735">
            <w:pPr>
              <w:rPr>
                <w:szCs w:val="22"/>
              </w:rPr>
            </w:pPr>
            <w:r w:rsidRPr="006C31A2">
              <w:rPr>
                <w:szCs w:val="22"/>
              </w:rPr>
              <w:t>FAA/State ATM</w:t>
            </w:r>
          </w:p>
        </w:tc>
        <w:tc>
          <w:tcPr>
            <w:tcW w:w="1720" w:type="dxa"/>
          </w:tcPr>
          <w:p w:rsidR="003B2D99" w:rsidRPr="00A30141" w:rsidRDefault="003B2D99" w:rsidP="002C5735">
            <w:pPr>
              <w:rPr>
                <w:szCs w:val="22"/>
              </w:rPr>
            </w:pPr>
            <w:r w:rsidRPr="00A30141">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Add entry/exit fixes on the Anchorage/Russian FIR boundary</w:t>
            </w:r>
          </w:p>
        </w:tc>
        <w:tc>
          <w:tcPr>
            <w:tcW w:w="1964" w:type="dxa"/>
          </w:tcPr>
          <w:p w:rsidR="003B2D99" w:rsidRPr="006C31A2" w:rsidRDefault="003B2D99" w:rsidP="002C5735">
            <w:pPr>
              <w:rPr>
                <w:szCs w:val="22"/>
              </w:rPr>
            </w:pPr>
            <w:r w:rsidRPr="006C31A2">
              <w:rPr>
                <w:szCs w:val="22"/>
              </w:rPr>
              <w:t>FAA/State ATM</w:t>
            </w:r>
          </w:p>
          <w:p w:rsidR="003B2D99" w:rsidRPr="006C31A2" w:rsidRDefault="003B2D99" w:rsidP="002C5735">
            <w:pPr>
              <w:rPr>
                <w:szCs w:val="22"/>
              </w:rPr>
            </w:pPr>
          </w:p>
        </w:tc>
        <w:tc>
          <w:tcPr>
            <w:tcW w:w="1720" w:type="dxa"/>
          </w:tcPr>
          <w:p w:rsidR="003B2D99" w:rsidRPr="00A30141" w:rsidRDefault="003B2D99" w:rsidP="002C5735">
            <w:pPr>
              <w:rPr>
                <w:szCs w:val="22"/>
              </w:rPr>
            </w:pPr>
            <w:r w:rsidRPr="00A30141">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Add entry/exit fixes on the Anchorage/Edmonton FIR boundary</w:t>
            </w:r>
          </w:p>
        </w:tc>
        <w:tc>
          <w:tcPr>
            <w:tcW w:w="1964" w:type="dxa"/>
          </w:tcPr>
          <w:p w:rsidR="003B2D99" w:rsidRPr="006C31A2" w:rsidRDefault="003B2D99" w:rsidP="002C5735">
            <w:pPr>
              <w:rPr>
                <w:szCs w:val="22"/>
              </w:rPr>
            </w:pPr>
            <w:r w:rsidRPr="006C31A2">
              <w:rPr>
                <w:szCs w:val="22"/>
              </w:rPr>
              <w:t>FAA/</w:t>
            </w:r>
          </w:p>
          <w:p w:rsidR="003B2D99" w:rsidRPr="006C31A2" w:rsidRDefault="003B2D99" w:rsidP="002C5735">
            <w:pPr>
              <w:rPr>
                <w:szCs w:val="22"/>
              </w:rPr>
            </w:pPr>
            <w:r w:rsidRPr="006C31A2">
              <w:rPr>
                <w:szCs w:val="22"/>
              </w:rPr>
              <w:t>NAV CANADA</w:t>
            </w:r>
          </w:p>
          <w:p w:rsidR="003B2D99" w:rsidRPr="006C31A2" w:rsidRDefault="003B2D99" w:rsidP="002C5735">
            <w:pPr>
              <w:rPr>
                <w:szCs w:val="22"/>
              </w:rPr>
            </w:pPr>
          </w:p>
        </w:tc>
        <w:tc>
          <w:tcPr>
            <w:tcW w:w="1720" w:type="dxa"/>
          </w:tcPr>
          <w:p w:rsidR="003B2D99" w:rsidRPr="00A30141" w:rsidRDefault="003B2D99" w:rsidP="002C5735">
            <w:pPr>
              <w:rPr>
                <w:szCs w:val="22"/>
              </w:rPr>
            </w:pPr>
            <w:r w:rsidRPr="00A30141">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Add entry/exit fixes on the Reykjavik/</w:t>
            </w:r>
            <w:r>
              <w:rPr>
                <w:szCs w:val="22"/>
              </w:rPr>
              <w:t xml:space="preserve"> </w:t>
            </w:r>
            <w:r w:rsidRPr="006C31A2">
              <w:rPr>
                <w:szCs w:val="22"/>
              </w:rPr>
              <w:t>Russian FIR boundary</w:t>
            </w:r>
          </w:p>
        </w:tc>
        <w:tc>
          <w:tcPr>
            <w:tcW w:w="1964" w:type="dxa"/>
          </w:tcPr>
          <w:p w:rsidR="003B2D99" w:rsidRPr="006C31A2" w:rsidRDefault="003B2D99" w:rsidP="002C5735">
            <w:pPr>
              <w:rPr>
                <w:szCs w:val="22"/>
              </w:rPr>
            </w:pPr>
            <w:r w:rsidRPr="006C31A2">
              <w:rPr>
                <w:szCs w:val="22"/>
              </w:rPr>
              <w:t>State ATM/ ISAVIA</w:t>
            </w:r>
          </w:p>
          <w:p w:rsidR="003B2D99" w:rsidRPr="006C31A2" w:rsidRDefault="003B2D99" w:rsidP="002C5735">
            <w:pPr>
              <w:rPr>
                <w:szCs w:val="22"/>
              </w:rPr>
            </w:pPr>
          </w:p>
        </w:tc>
        <w:tc>
          <w:tcPr>
            <w:tcW w:w="1720" w:type="dxa"/>
          </w:tcPr>
          <w:p w:rsidR="003B2D99" w:rsidRPr="00A30141" w:rsidRDefault="003B2D99" w:rsidP="002C5735">
            <w:pPr>
              <w:rPr>
                <w:szCs w:val="22"/>
              </w:rPr>
            </w:pPr>
            <w:r w:rsidRPr="00A30141">
              <w:rPr>
                <w:szCs w:val="22"/>
              </w:rPr>
              <w:t>To be discussed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Open new Kamchatka routes from PILUN and LISKI</w:t>
            </w:r>
          </w:p>
        </w:tc>
        <w:tc>
          <w:tcPr>
            <w:tcW w:w="1964" w:type="dxa"/>
          </w:tcPr>
          <w:p w:rsidR="003B2D99" w:rsidRPr="006C31A2" w:rsidRDefault="003B2D99" w:rsidP="002C5735">
            <w:pPr>
              <w:rPr>
                <w:szCs w:val="22"/>
              </w:rPr>
            </w:pPr>
            <w:r w:rsidRPr="006C31A2">
              <w:rPr>
                <w:szCs w:val="22"/>
              </w:rPr>
              <w:t>State ATM/FAA</w:t>
            </w:r>
          </w:p>
        </w:tc>
        <w:tc>
          <w:tcPr>
            <w:tcW w:w="1720" w:type="dxa"/>
          </w:tcPr>
          <w:p w:rsidR="003B2D99" w:rsidRPr="00A30141" w:rsidRDefault="003B2D99" w:rsidP="002C5735">
            <w:pPr>
              <w:rPr>
                <w:szCs w:val="22"/>
              </w:rPr>
            </w:pPr>
          </w:p>
        </w:tc>
        <w:tc>
          <w:tcPr>
            <w:tcW w:w="0" w:type="auto"/>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Open new routes south of ABERI</w:t>
            </w:r>
          </w:p>
        </w:tc>
        <w:tc>
          <w:tcPr>
            <w:tcW w:w="1964" w:type="dxa"/>
          </w:tcPr>
          <w:p w:rsidR="003B2D99" w:rsidRPr="006C31A2" w:rsidRDefault="003B2D99" w:rsidP="002C5735">
            <w:pPr>
              <w:rPr>
                <w:szCs w:val="22"/>
              </w:rPr>
            </w:pPr>
            <w:r w:rsidRPr="006C31A2">
              <w:rPr>
                <w:szCs w:val="22"/>
              </w:rPr>
              <w:t>State ATM/IATA</w:t>
            </w:r>
          </w:p>
        </w:tc>
        <w:tc>
          <w:tcPr>
            <w:tcW w:w="1720" w:type="dxa"/>
          </w:tcPr>
          <w:p w:rsidR="003B2D99" w:rsidRPr="00A30141" w:rsidRDefault="003B2D99" w:rsidP="002C5735">
            <w:pPr>
              <w:rPr>
                <w:szCs w:val="22"/>
              </w:rPr>
            </w:pPr>
            <w:r w:rsidRPr="00A30141">
              <w:rPr>
                <w:szCs w:val="22"/>
              </w:rPr>
              <w:t>1</w:t>
            </w:r>
            <w:r w:rsidRPr="00A30141">
              <w:rPr>
                <w:szCs w:val="22"/>
                <w:vertAlign w:val="superscript"/>
              </w:rPr>
              <w:t>st</w:t>
            </w:r>
            <w:r w:rsidRPr="00A30141">
              <w:rPr>
                <w:szCs w:val="22"/>
              </w:rPr>
              <w:t xml:space="preserve"> half of 2010</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b/>
                <w:szCs w:val="22"/>
              </w:rPr>
            </w:pPr>
            <w:r w:rsidRPr="006C31A2">
              <w:rPr>
                <w:b/>
                <w:szCs w:val="22"/>
              </w:rPr>
              <w:t>Implement use of Radar Procedures between Magadan ACC and  Anchorage ARTCC without Radar Data Sharing</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Anchorage Arctic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A30141" w:rsidRDefault="003B2D99" w:rsidP="002C5735">
            <w:pPr>
              <w:rPr>
                <w:szCs w:val="22"/>
              </w:rPr>
            </w:pPr>
            <w:r w:rsidRPr="00A30141">
              <w:rPr>
                <w:szCs w:val="22"/>
              </w:rPr>
              <w:t>2012</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Magadan FIR</w:t>
            </w:r>
          </w:p>
        </w:tc>
        <w:tc>
          <w:tcPr>
            <w:tcW w:w="1964" w:type="dxa"/>
          </w:tcPr>
          <w:p w:rsidR="003B2D99" w:rsidRPr="006C31A2" w:rsidRDefault="003B2D99" w:rsidP="00C037F0">
            <w:pPr>
              <w:rPr>
                <w:szCs w:val="22"/>
              </w:rPr>
            </w:pPr>
            <w:r w:rsidRPr="006C31A2">
              <w:rPr>
                <w:szCs w:val="22"/>
              </w:rPr>
              <w:t>FA</w:t>
            </w:r>
            <w:r>
              <w:rPr>
                <w:szCs w:val="22"/>
              </w:rPr>
              <w:t>T</w:t>
            </w:r>
            <w:r w:rsidRPr="006C31A2">
              <w:rPr>
                <w:szCs w:val="22"/>
              </w:rPr>
              <w:t>A</w:t>
            </w:r>
          </w:p>
        </w:tc>
        <w:tc>
          <w:tcPr>
            <w:tcW w:w="1720" w:type="dxa"/>
          </w:tcPr>
          <w:p w:rsidR="003B2D99" w:rsidRPr="00A30141" w:rsidRDefault="003B2D99" w:rsidP="002C5735">
            <w:pPr>
              <w:rPr>
                <w:szCs w:val="22"/>
              </w:rPr>
            </w:pPr>
            <w:r w:rsidRPr="00A30141">
              <w:rPr>
                <w:szCs w:val="22"/>
              </w:rPr>
              <w:t>2012</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b/>
                <w:szCs w:val="22"/>
              </w:rPr>
            </w:pPr>
            <w:r w:rsidRPr="006C31A2">
              <w:rPr>
                <w:b/>
                <w:szCs w:val="22"/>
              </w:rPr>
              <w:t>Improve Air Traffic Flow Management (ATFM)</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ind w:left="720" w:hanging="720"/>
              <w:rPr>
                <w:szCs w:val="22"/>
              </w:rPr>
            </w:pPr>
            <w:r w:rsidRPr="006C31A2">
              <w:rPr>
                <w:szCs w:val="22"/>
              </w:rPr>
              <w:t xml:space="preserve">     Implement DOTS Plus Online Track Advisory</w:t>
            </w:r>
          </w:p>
        </w:tc>
        <w:tc>
          <w:tcPr>
            <w:tcW w:w="1964" w:type="dxa"/>
            <w:shd w:val="clear" w:color="auto" w:fill="FFFFFF"/>
          </w:tcPr>
          <w:p w:rsidR="003B2D99" w:rsidRPr="006C31A2" w:rsidRDefault="003B2D99" w:rsidP="002C5735">
            <w:pPr>
              <w:rPr>
                <w:szCs w:val="22"/>
              </w:rPr>
            </w:pPr>
            <w:r w:rsidRPr="006C31A2">
              <w:rPr>
                <w:szCs w:val="22"/>
              </w:rPr>
              <w:t>FAA</w:t>
            </w:r>
          </w:p>
        </w:tc>
        <w:tc>
          <w:tcPr>
            <w:tcW w:w="1720" w:type="dxa"/>
            <w:shd w:val="clear" w:color="auto" w:fill="FFFFFF"/>
          </w:tcPr>
          <w:p w:rsidR="003B2D99" w:rsidRPr="00A30141" w:rsidRDefault="003B2D99" w:rsidP="002C5735">
            <w:pPr>
              <w:rPr>
                <w:szCs w:val="22"/>
              </w:rPr>
            </w:pPr>
            <w:r w:rsidRPr="00A30141">
              <w:rPr>
                <w:szCs w:val="22"/>
              </w:rPr>
              <w:t>TBD</w:t>
            </w:r>
          </w:p>
        </w:tc>
        <w:tc>
          <w:tcPr>
            <w:tcW w:w="0" w:type="auto"/>
            <w:shd w:val="clear" w:color="auto" w:fill="FFFFFF"/>
          </w:tcPr>
          <w:p w:rsidR="003B2D99" w:rsidRPr="006C31A2" w:rsidRDefault="003B2D99" w:rsidP="002C5735">
            <w:pPr>
              <w:rPr>
                <w:szCs w:val="22"/>
              </w:rPr>
            </w:pPr>
          </w:p>
        </w:tc>
      </w:tr>
      <w:tr w:rsidR="003B2D99" w:rsidRPr="006C31A2" w:rsidTr="007C5917">
        <w:trPr>
          <w:cantSplit/>
        </w:trPr>
        <w:tc>
          <w:tcPr>
            <w:tcW w:w="0" w:type="auto"/>
            <w:shd w:val="clear" w:color="auto" w:fill="FFFFFF"/>
          </w:tcPr>
          <w:p w:rsidR="003B2D99" w:rsidRPr="006C31A2" w:rsidRDefault="003B2D99" w:rsidP="007C5917">
            <w:pPr>
              <w:rPr>
                <w:szCs w:val="22"/>
              </w:rPr>
            </w:pPr>
          </w:p>
        </w:tc>
        <w:tc>
          <w:tcPr>
            <w:tcW w:w="0" w:type="auto"/>
            <w:shd w:val="clear" w:color="auto" w:fill="FFFFFF"/>
          </w:tcPr>
          <w:p w:rsidR="003B2D99" w:rsidRPr="006C31A2" w:rsidRDefault="003B2D99" w:rsidP="007C5917">
            <w:pPr>
              <w:ind w:left="720" w:hanging="720"/>
              <w:rPr>
                <w:szCs w:val="22"/>
              </w:rPr>
            </w:pPr>
            <w:r>
              <w:rPr>
                <w:szCs w:val="22"/>
              </w:rPr>
              <w:t xml:space="preserve">     Reduce track loading to 10 minutes for Cross Polar fixes</w:t>
            </w:r>
          </w:p>
        </w:tc>
        <w:tc>
          <w:tcPr>
            <w:tcW w:w="1964" w:type="dxa"/>
            <w:shd w:val="clear" w:color="auto" w:fill="FFFFFF"/>
          </w:tcPr>
          <w:p w:rsidR="003B2D99" w:rsidRPr="006C31A2" w:rsidRDefault="003B2D99" w:rsidP="007C5917">
            <w:pPr>
              <w:rPr>
                <w:szCs w:val="22"/>
              </w:rPr>
            </w:pPr>
            <w:r>
              <w:rPr>
                <w:szCs w:val="22"/>
              </w:rPr>
              <w:t>FAA</w:t>
            </w:r>
          </w:p>
        </w:tc>
        <w:tc>
          <w:tcPr>
            <w:tcW w:w="1720" w:type="dxa"/>
            <w:shd w:val="clear" w:color="auto" w:fill="FFFFFF"/>
          </w:tcPr>
          <w:p w:rsidR="003B2D99" w:rsidRPr="006C31A2" w:rsidRDefault="003B2D99" w:rsidP="007C5917">
            <w:pPr>
              <w:rPr>
                <w:szCs w:val="22"/>
              </w:rPr>
            </w:pPr>
          </w:p>
        </w:tc>
        <w:tc>
          <w:tcPr>
            <w:tcW w:w="0" w:type="auto"/>
            <w:shd w:val="clear" w:color="auto" w:fill="FFFFFF"/>
          </w:tcPr>
          <w:p w:rsidR="003B2D99" w:rsidRPr="006C31A2" w:rsidRDefault="003B2D99" w:rsidP="007C5917">
            <w:pPr>
              <w:rPr>
                <w:szCs w:val="22"/>
              </w:rPr>
            </w:pPr>
            <w:r>
              <w:rPr>
                <w:szCs w:val="22"/>
              </w:rPr>
              <w:t>Completed</w:t>
            </w:r>
          </w:p>
        </w:tc>
      </w:tr>
      <w:tr w:rsidR="003B2D99" w:rsidRPr="00A30141" w:rsidTr="002C5735">
        <w:trPr>
          <w:cantSplit/>
        </w:trPr>
        <w:tc>
          <w:tcPr>
            <w:tcW w:w="0" w:type="auto"/>
            <w:shd w:val="clear" w:color="auto" w:fill="FFFFFF"/>
          </w:tcPr>
          <w:p w:rsidR="003B2D99" w:rsidRPr="00A30141" w:rsidRDefault="003B2D99" w:rsidP="002C5735">
            <w:pPr>
              <w:rPr>
                <w:szCs w:val="22"/>
              </w:rPr>
            </w:pPr>
          </w:p>
        </w:tc>
        <w:tc>
          <w:tcPr>
            <w:tcW w:w="0" w:type="auto"/>
            <w:shd w:val="clear" w:color="auto" w:fill="FFFFFF"/>
          </w:tcPr>
          <w:p w:rsidR="003B2D99" w:rsidRPr="00A30141" w:rsidRDefault="003B2D99" w:rsidP="00A30141">
            <w:pPr>
              <w:ind w:left="720" w:hanging="720"/>
              <w:rPr>
                <w:szCs w:val="22"/>
              </w:rPr>
            </w:pPr>
            <w:r w:rsidRPr="00A30141">
              <w:rPr>
                <w:szCs w:val="22"/>
              </w:rPr>
              <w:t xml:space="preserve">     Reduce track loading to 10 minutes for RTE fixes</w:t>
            </w:r>
          </w:p>
        </w:tc>
        <w:tc>
          <w:tcPr>
            <w:tcW w:w="1964" w:type="dxa"/>
            <w:shd w:val="clear" w:color="auto" w:fill="FFFFFF"/>
          </w:tcPr>
          <w:p w:rsidR="003B2D99" w:rsidRPr="00A30141" w:rsidRDefault="003B2D99" w:rsidP="002C5735">
            <w:pPr>
              <w:rPr>
                <w:szCs w:val="22"/>
              </w:rPr>
            </w:pPr>
            <w:r w:rsidRPr="00A30141">
              <w:rPr>
                <w:szCs w:val="22"/>
              </w:rPr>
              <w:t>FAA</w:t>
            </w:r>
          </w:p>
        </w:tc>
        <w:tc>
          <w:tcPr>
            <w:tcW w:w="1720" w:type="dxa"/>
            <w:shd w:val="clear" w:color="auto" w:fill="FFFFFF"/>
          </w:tcPr>
          <w:p w:rsidR="003B2D99" w:rsidRPr="00A30141" w:rsidRDefault="003B2D99" w:rsidP="002C5735">
            <w:pPr>
              <w:rPr>
                <w:szCs w:val="22"/>
              </w:rPr>
            </w:pPr>
            <w:r w:rsidRPr="00A30141">
              <w:rPr>
                <w:szCs w:val="22"/>
              </w:rPr>
              <w:t>Trial underway</w:t>
            </w:r>
          </w:p>
        </w:tc>
        <w:tc>
          <w:tcPr>
            <w:tcW w:w="0" w:type="auto"/>
            <w:shd w:val="clear" w:color="auto" w:fill="FFFFFF"/>
          </w:tcPr>
          <w:p w:rsidR="003B2D99" w:rsidRPr="00A30141" w:rsidRDefault="003B2D99" w:rsidP="002C5735">
            <w:pPr>
              <w:rPr>
                <w:szCs w:val="22"/>
              </w:rPr>
            </w:pP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b/>
                <w:szCs w:val="22"/>
              </w:rPr>
            </w:pPr>
            <w:r w:rsidRPr="006C31A2">
              <w:rPr>
                <w:szCs w:val="22"/>
              </w:rPr>
              <w:t xml:space="preserve"> </w:t>
            </w:r>
            <w:r w:rsidRPr="006C31A2">
              <w:rPr>
                <w:b/>
                <w:szCs w:val="22"/>
              </w:rPr>
              <w:t xml:space="preserve">    Improve ATFM </w:t>
            </w:r>
            <w:r w:rsidRPr="006C31A2">
              <w:rPr>
                <w:b/>
                <w:szCs w:val="22"/>
              </w:rPr>
              <w:tab/>
              <w:t xml:space="preserve">Collaboration   </w:t>
            </w:r>
          </w:p>
        </w:tc>
        <w:tc>
          <w:tcPr>
            <w:tcW w:w="1964" w:type="dxa"/>
            <w:shd w:val="clear" w:color="auto" w:fill="FFFFFF"/>
          </w:tcPr>
          <w:p w:rsidR="003B2D99" w:rsidRPr="006C31A2" w:rsidRDefault="003B2D99" w:rsidP="002C5735">
            <w:pPr>
              <w:rPr>
                <w:szCs w:val="22"/>
              </w:rPr>
            </w:pPr>
          </w:p>
        </w:tc>
        <w:tc>
          <w:tcPr>
            <w:tcW w:w="1720" w:type="dxa"/>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r w:rsidRPr="006C31A2">
              <w:rPr>
                <w:szCs w:val="22"/>
              </w:rPr>
              <w:t xml:space="preserve">          FAA/NAV CANADA</w:t>
            </w:r>
          </w:p>
        </w:tc>
        <w:tc>
          <w:tcPr>
            <w:tcW w:w="1964" w:type="dxa"/>
            <w:shd w:val="clear" w:color="auto" w:fill="FFFFFF"/>
          </w:tcPr>
          <w:p w:rsidR="003B2D99" w:rsidRPr="006C31A2" w:rsidRDefault="003B2D99" w:rsidP="002C5735">
            <w:pPr>
              <w:rPr>
                <w:szCs w:val="22"/>
              </w:rPr>
            </w:pPr>
          </w:p>
        </w:tc>
        <w:tc>
          <w:tcPr>
            <w:tcW w:w="1720" w:type="dxa"/>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r w:rsidRPr="006C31A2">
              <w:rPr>
                <w:szCs w:val="22"/>
              </w:rPr>
              <w:t xml:space="preserve">          FAA/State ATM</w:t>
            </w:r>
          </w:p>
        </w:tc>
        <w:tc>
          <w:tcPr>
            <w:tcW w:w="1964" w:type="dxa"/>
            <w:shd w:val="clear" w:color="auto" w:fill="FFFFFF"/>
          </w:tcPr>
          <w:p w:rsidR="003B2D99" w:rsidRPr="006C31A2" w:rsidRDefault="003B2D99" w:rsidP="002C5735">
            <w:pPr>
              <w:rPr>
                <w:szCs w:val="22"/>
              </w:rPr>
            </w:pPr>
            <w:r w:rsidRPr="006C31A2">
              <w:rPr>
                <w:szCs w:val="22"/>
              </w:rPr>
              <w:t>FAA/State ATM</w:t>
            </w:r>
          </w:p>
        </w:tc>
        <w:tc>
          <w:tcPr>
            <w:tcW w:w="1720" w:type="dxa"/>
            <w:shd w:val="clear" w:color="auto" w:fill="FFFFFF"/>
          </w:tcPr>
          <w:p w:rsidR="003B2D99" w:rsidRPr="006C31A2" w:rsidRDefault="003B2D99" w:rsidP="002C5735">
            <w:pPr>
              <w:rPr>
                <w:szCs w:val="22"/>
              </w:rPr>
            </w:pPr>
            <w:r w:rsidRPr="006C31A2">
              <w:rPr>
                <w:szCs w:val="22"/>
              </w:rPr>
              <w:t>In progress</w:t>
            </w:r>
          </w:p>
        </w:tc>
        <w:tc>
          <w:tcPr>
            <w:tcW w:w="0" w:type="auto"/>
            <w:shd w:val="clear" w:color="auto" w:fill="FFFFFF"/>
          </w:tcPr>
          <w:p w:rsidR="003B2D99" w:rsidRPr="006C31A2" w:rsidRDefault="003B2D99" w:rsidP="002C5735">
            <w:pPr>
              <w:rPr>
                <w:szCs w:val="22"/>
              </w:rPr>
            </w:pP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r w:rsidRPr="006C31A2">
              <w:rPr>
                <w:szCs w:val="22"/>
              </w:rPr>
              <w:t xml:space="preserve">          NAV CANADA/State </w:t>
            </w:r>
            <w:r w:rsidRPr="006C31A2">
              <w:rPr>
                <w:szCs w:val="22"/>
              </w:rPr>
              <w:tab/>
              <w:t>ATM</w:t>
            </w:r>
          </w:p>
        </w:tc>
        <w:tc>
          <w:tcPr>
            <w:tcW w:w="1964" w:type="dxa"/>
            <w:shd w:val="clear" w:color="auto" w:fill="FFFFFF"/>
          </w:tcPr>
          <w:p w:rsidR="003B2D99" w:rsidRPr="006C31A2" w:rsidRDefault="003B2D99" w:rsidP="002C5735">
            <w:pPr>
              <w:rPr>
                <w:szCs w:val="22"/>
              </w:rPr>
            </w:pPr>
          </w:p>
        </w:tc>
        <w:tc>
          <w:tcPr>
            <w:tcW w:w="1720" w:type="dxa"/>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b/>
                <w:szCs w:val="22"/>
              </w:rPr>
            </w:pPr>
            <w:r w:rsidRPr="006C31A2">
              <w:rPr>
                <w:b/>
                <w:szCs w:val="22"/>
              </w:rPr>
              <w:t>Implement Cross Polar Organized Flex Track System/Minimum Time Tracks</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Anchorage Arctic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6C31A2" w:rsidRDefault="003B2D99" w:rsidP="002C5735">
            <w:pPr>
              <w:rPr>
                <w:szCs w:val="22"/>
              </w:rPr>
            </w:pPr>
            <w:r w:rsidRPr="006C31A2">
              <w:rPr>
                <w:szCs w:val="22"/>
              </w:rPr>
              <w:t>Future Work/TBD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Edmonton FIR</w:t>
            </w:r>
          </w:p>
        </w:tc>
        <w:tc>
          <w:tcPr>
            <w:tcW w:w="1964" w:type="dxa"/>
          </w:tcPr>
          <w:p w:rsidR="003B2D99" w:rsidRPr="006C31A2" w:rsidRDefault="003B2D99" w:rsidP="002C5735">
            <w:pPr>
              <w:rPr>
                <w:szCs w:val="22"/>
              </w:rPr>
            </w:pPr>
            <w:r w:rsidRPr="006C31A2">
              <w:rPr>
                <w:szCs w:val="22"/>
              </w:rPr>
              <w:t>NAV CANADA</w:t>
            </w:r>
          </w:p>
        </w:tc>
        <w:tc>
          <w:tcPr>
            <w:tcW w:w="1720" w:type="dxa"/>
          </w:tcPr>
          <w:p w:rsidR="003B2D99" w:rsidRPr="006C31A2" w:rsidRDefault="003B2D99" w:rsidP="002C5735">
            <w:pPr>
              <w:rPr>
                <w:szCs w:val="22"/>
              </w:rPr>
            </w:pPr>
            <w:r w:rsidRPr="006C31A2">
              <w:rPr>
                <w:szCs w:val="22"/>
              </w:rPr>
              <w:t>Future Work/TBD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b/>
                <w:szCs w:val="22"/>
              </w:rPr>
            </w:pPr>
            <w:r w:rsidRPr="006C31A2">
              <w:rPr>
                <w:b/>
                <w:szCs w:val="22"/>
              </w:rPr>
              <w:t>3.</w:t>
            </w:r>
          </w:p>
        </w:tc>
        <w:tc>
          <w:tcPr>
            <w:tcW w:w="0" w:type="auto"/>
          </w:tcPr>
          <w:p w:rsidR="003B2D99" w:rsidRPr="006C31A2" w:rsidRDefault="003B2D99" w:rsidP="002C5735">
            <w:pPr>
              <w:rPr>
                <w:b/>
                <w:szCs w:val="22"/>
              </w:rPr>
            </w:pPr>
            <w:r w:rsidRPr="006C31A2">
              <w:rPr>
                <w:b/>
                <w:smallCaps/>
                <w:szCs w:val="22"/>
              </w:rPr>
              <w:t>Improve communications in arctic/polar region</w:t>
            </w:r>
          </w:p>
        </w:tc>
        <w:tc>
          <w:tcPr>
            <w:tcW w:w="1964" w:type="dxa"/>
            <w:shd w:val="clear" w:color="auto" w:fill="CCCCCC"/>
          </w:tcPr>
          <w:p w:rsidR="003B2D99" w:rsidRPr="006C31A2" w:rsidRDefault="003B2D99" w:rsidP="002C5735">
            <w:pPr>
              <w:rPr>
                <w:szCs w:val="22"/>
              </w:rPr>
            </w:pPr>
          </w:p>
        </w:tc>
        <w:tc>
          <w:tcPr>
            <w:tcW w:w="1720" w:type="dxa"/>
            <w:shd w:val="clear" w:color="auto" w:fill="CCCCCC"/>
          </w:tcPr>
          <w:p w:rsidR="003B2D99" w:rsidRPr="006C31A2" w:rsidRDefault="003B2D99" w:rsidP="002C5735">
            <w:pPr>
              <w:rPr>
                <w:szCs w:val="22"/>
              </w:rPr>
            </w:pPr>
          </w:p>
        </w:tc>
        <w:tc>
          <w:tcPr>
            <w:tcW w:w="0" w:type="auto"/>
            <w:shd w:val="clear" w:color="auto" w:fill="CCCCCC"/>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b/>
                <w:szCs w:val="22"/>
              </w:rPr>
            </w:pPr>
            <w:r w:rsidRPr="006C31A2">
              <w:rPr>
                <w:b/>
                <w:szCs w:val="22"/>
              </w:rPr>
              <w:t>Explore HFDL for Air-Ground Polar Operations</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6C31A2" w:rsidRDefault="003B2D99" w:rsidP="002C5735">
            <w:pPr>
              <w:rPr>
                <w:szCs w:val="22"/>
              </w:rPr>
            </w:pPr>
            <w:r w:rsidRPr="006C31A2">
              <w:rPr>
                <w:szCs w:val="22"/>
              </w:rPr>
              <w:t>TBD</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b/>
                <w:szCs w:val="22"/>
              </w:rPr>
            </w:pPr>
            <w:r w:rsidRPr="006C31A2">
              <w:rPr>
                <w:b/>
                <w:szCs w:val="22"/>
              </w:rPr>
              <w:t>Implement AIDC for Data Exchange</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Anchorage Arctic, Oceanic and Continental FIRs</w:t>
            </w: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Edmonton FIR</w:t>
            </w:r>
          </w:p>
        </w:tc>
        <w:tc>
          <w:tcPr>
            <w:tcW w:w="1964" w:type="dxa"/>
          </w:tcPr>
          <w:p w:rsidR="003B2D99" w:rsidRPr="006C31A2" w:rsidRDefault="003B2D99" w:rsidP="002C5735">
            <w:pPr>
              <w:rPr>
                <w:szCs w:val="22"/>
              </w:rPr>
            </w:pPr>
            <w:r w:rsidRPr="006C31A2">
              <w:rPr>
                <w:szCs w:val="22"/>
              </w:rPr>
              <w:t>NAV CANADA</w:t>
            </w:r>
          </w:p>
        </w:tc>
        <w:tc>
          <w:tcPr>
            <w:tcW w:w="1720" w:type="dxa"/>
          </w:tcPr>
          <w:p w:rsidR="003B2D99" w:rsidRPr="006C31A2" w:rsidRDefault="003B2D99" w:rsidP="002C5735">
            <w:pPr>
              <w:rPr>
                <w:szCs w:val="22"/>
              </w:rPr>
            </w:pPr>
            <w:r>
              <w:rPr>
                <w:szCs w:val="22"/>
              </w:rPr>
              <w:t>Nov</w:t>
            </w:r>
            <w:r w:rsidRPr="006C31A2">
              <w:rPr>
                <w:szCs w:val="22"/>
              </w:rPr>
              <w:t xml:space="preserve"> 2010</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Magadan FIR</w:t>
            </w:r>
            <w:r>
              <w:rPr>
                <w:szCs w:val="22"/>
              </w:rPr>
              <w:t xml:space="preserve"> (OLDI)</w:t>
            </w:r>
          </w:p>
        </w:tc>
        <w:tc>
          <w:tcPr>
            <w:tcW w:w="1964" w:type="dxa"/>
          </w:tcPr>
          <w:p w:rsidR="003B2D99" w:rsidRPr="006C31A2" w:rsidRDefault="003B2D99" w:rsidP="002C5735">
            <w:pPr>
              <w:rPr>
                <w:szCs w:val="22"/>
              </w:rPr>
            </w:pPr>
            <w:r w:rsidRPr="006C31A2">
              <w:rPr>
                <w:szCs w:val="22"/>
              </w:rPr>
              <w:t>State ATM</w:t>
            </w:r>
          </w:p>
        </w:tc>
        <w:tc>
          <w:tcPr>
            <w:tcW w:w="1720" w:type="dxa"/>
          </w:tcPr>
          <w:p w:rsidR="003B2D99" w:rsidRPr="00EB4C7D" w:rsidRDefault="003B2D99" w:rsidP="002C5735">
            <w:pPr>
              <w:rPr>
                <w:szCs w:val="22"/>
              </w:rPr>
            </w:pPr>
            <w:r w:rsidRPr="00EB4C7D">
              <w:rPr>
                <w:szCs w:val="22"/>
              </w:rPr>
              <w:t>3</w:t>
            </w:r>
            <w:r w:rsidRPr="00EB4C7D">
              <w:rPr>
                <w:szCs w:val="22"/>
                <w:vertAlign w:val="superscript"/>
              </w:rPr>
              <w:t>rd</w:t>
            </w:r>
            <w:r w:rsidRPr="00EB4C7D">
              <w:rPr>
                <w:szCs w:val="22"/>
              </w:rPr>
              <w:t xml:space="preserve"> Qtr 2010</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w:t>
            </w: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EB4C7D">
            <w:pPr>
              <w:rPr>
                <w:b/>
                <w:szCs w:val="22"/>
              </w:rPr>
            </w:pPr>
            <w:r w:rsidRPr="006C31A2">
              <w:rPr>
                <w:b/>
                <w:szCs w:val="22"/>
              </w:rPr>
              <w:t>Implement CPDLC for All Polar Routes</w:t>
            </w:r>
            <w:r>
              <w:rPr>
                <w:b/>
                <w:szCs w:val="22"/>
              </w:rPr>
              <w:t xml:space="preserve"> </w:t>
            </w:r>
          </w:p>
        </w:tc>
        <w:tc>
          <w:tcPr>
            <w:tcW w:w="1964" w:type="dxa"/>
            <w:shd w:val="clear" w:color="auto" w:fill="D9D9D9"/>
          </w:tcPr>
          <w:p w:rsidR="003B2D99" w:rsidRPr="006C31A2" w:rsidRDefault="003B2D99" w:rsidP="002C5735">
            <w:pPr>
              <w:rPr>
                <w:szCs w:val="22"/>
              </w:rPr>
            </w:pPr>
          </w:p>
        </w:tc>
        <w:tc>
          <w:tcPr>
            <w:tcW w:w="1720" w:type="dxa"/>
            <w:shd w:val="clear" w:color="auto" w:fill="D9D9D9"/>
          </w:tcPr>
          <w:p w:rsidR="003B2D99" w:rsidRPr="006C31A2" w:rsidRDefault="003B2D99" w:rsidP="002C5735">
            <w:pPr>
              <w:rPr>
                <w:szCs w:val="22"/>
              </w:rPr>
            </w:pPr>
          </w:p>
        </w:tc>
        <w:tc>
          <w:tcPr>
            <w:tcW w:w="0" w:type="auto"/>
            <w:shd w:val="clear" w:color="auto" w:fill="D9D9D9"/>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Anchorage Arctic FIR</w:t>
            </w:r>
          </w:p>
        </w:tc>
        <w:tc>
          <w:tcPr>
            <w:tcW w:w="1964" w:type="dxa"/>
          </w:tcPr>
          <w:p w:rsidR="003B2D99" w:rsidRPr="006C31A2" w:rsidRDefault="003B2D99" w:rsidP="002C5735">
            <w:pPr>
              <w:rPr>
                <w:szCs w:val="22"/>
              </w:rPr>
            </w:pPr>
            <w:r w:rsidRPr="006C31A2">
              <w:rPr>
                <w:szCs w:val="22"/>
              </w:rPr>
              <w:t>FAA</w:t>
            </w:r>
          </w:p>
        </w:tc>
        <w:tc>
          <w:tcPr>
            <w:tcW w:w="1720" w:type="dxa"/>
          </w:tcPr>
          <w:p w:rsidR="003B2D99" w:rsidRPr="00EB4C7D" w:rsidRDefault="003B2D99" w:rsidP="002C5735">
            <w:pPr>
              <w:rPr>
                <w:szCs w:val="22"/>
              </w:rPr>
            </w:pPr>
          </w:p>
        </w:tc>
        <w:tc>
          <w:tcPr>
            <w:tcW w:w="0" w:type="auto"/>
          </w:tcPr>
          <w:p w:rsidR="003B2D99" w:rsidRPr="006C31A2" w:rsidRDefault="003B2D99" w:rsidP="002C5735">
            <w:pPr>
              <w:rPr>
                <w:szCs w:val="22"/>
              </w:rPr>
            </w:pPr>
            <w:r>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EB4C7D">
            <w:pPr>
              <w:rPr>
                <w:szCs w:val="22"/>
              </w:rPr>
            </w:pPr>
            <w:r w:rsidRPr="006C31A2">
              <w:rPr>
                <w:szCs w:val="22"/>
              </w:rPr>
              <w:t xml:space="preserve">     Edmonton FIR</w:t>
            </w:r>
            <w:r>
              <w:rPr>
                <w:szCs w:val="22"/>
              </w:rPr>
              <w:t xml:space="preserve"> </w:t>
            </w:r>
          </w:p>
        </w:tc>
        <w:tc>
          <w:tcPr>
            <w:tcW w:w="1964" w:type="dxa"/>
          </w:tcPr>
          <w:p w:rsidR="003B2D99" w:rsidRPr="006C31A2" w:rsidRDefault="003B2D99" w:rsidP="002C5735">
            <w:pPr>
              <w:rPr>
                <w:szCs w:val="22"/>
              </w:rPr>
            </w:pPr>
            <w:r w:rsidRPr="006C31A2">
              <w:rPr>
                <w:szCs w:val="22"/>
              </w:rPr>
              <w:t>NAV CANADA</w:t>
            </w:r>
          </w:p>
        </w:tc>
        <w:tc>
          <w:tcPr>
            <w:tcW w:w="1720" w:type="dxa"/>
          </w:tcPr>
          <w:p w:rsidR="003B2D99" w:rsidRPr="006C31A2" w:rsidRDefault="003B2D99" w:rsidP="002C5735">
            <w:pPr>
              <w:rPr>
                <w:szCs w:val="22"/>
              </w:rPr>
            </w:pPr>
            <w:r>
              <w:rPr>
                <w:szCs w:val="22"/>
              </w:rPr>
              <w:t>Fall/Winter</w:t>
            </w:r>
            <w:r w:rsidRPr="006C31A2">
              <w:rPr>
                <w:szCs w:val="22"/>
              </w:rPr>
              <w:t xml:space="preserve"> 2011</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r w:rsidRPr="006C31A2">
              <w:rPr>
                <w:szCs w:val="22"/>
              </w:rPr>
              <w:t xml:space="preserve">     Reykjavik FIR</w:t>
            </w:r>
          </w:p>
        </w:tc>
        <w:tc>
          <w:tcPr>
            <w:tcW w:w="1964" w:type="dxa"/>
          </w:tcPr>
          <w:p w:rsidR="003B2D99" w:rsidRPr="006C31A2" w:rsidRDefault="003B2D99" w:rsidP="002C5735">
            <w:pPr>
              <w:rPr>
                <w:szCs w:val="22"/>
              </w:rPr>
            </w:pPr>
            <w:r w:rsidRPr="006C31A2">
              <w:rPr>
                <w:szCs w:val="22"/>
              </w:rPr>
              <w:t>ISAVIA</w:t>
            </w:r>
          </w:p>
        </w:tc>
        <w:tc>
          <w:tcPr>
            <w:tcW w:w="1720" w:type="dxa"/>
          </w:tcPr>
          <w:p w:rsidR="003B2D99" w:rsidRPr="006C31A2" w:rsidRDefault="003B2D99" w:rsidP="002C5735">
            <w:pPr>
              <w:rPr>
                <w:color w:val="FF0000"/>
                <w:szCs w:val="22"/>
              </w:rPr>
            </w:pPr>
          </w:p>
        </w:tc>
        <w:tc>
          <w:tcPr>
            <w:tcW w:w="0" w:type="auto"/>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EB4C7D">
            <w:pPr>
              <w:rPr>
                <w:szCs w:val="22"/>
              </w:rPr>
            </w:pPr>
            <w:r w:rsidRPr="006C31A2">
              <w:rPr>
                <w:szCs w:val="22"/>
              </w:rPr>
              <w:t xml:space="preserve">     </w:t>
            </w:r>
            <w:r>
              <w:rPr>
                <w:szCs w:val="22"/>
              </w:rPr>
              <w:t>Magadan</w:t>
            </w:r>
            <w:r w:rsidRPr="006C31A2">
              <w:rPr>
                <w:szCs w:val="22"/>
              </w:rPr>
              <w:t xml:space="preserve"> FIR</w:t>
            </w:r>
          </w:p>
        </w:tc>
        <w:tc>
          <w:tcPr>
            <w:tcW w:w="1964" w:type="dxa"/>
          </w:tcPr>
          <w:p w:rsidR="003B2D99" w:rsidRPr="006C31A2" w:rsidRDefault="003B2D99" w:rsidP="002C5735">
            <w:pPr>
              <w:rPr>
                <w:szCs w:val="22"/>
              </w:rPr>
            </w:pPr>
            <w:r w:rsidRPr="006C31A2">
              <w:rPr>
                <w:szCs w:val="22"/>
              </w:rPr>
              <w:t>State ATM</w:t>
            </w:r>
          </w:p>
        </w:tc>
        <w:tc>
          <w:tcPr>
            <w:tcW w:w="1720" w:type="dxa"/>
          </w:tcPr>
          <w:p w:rsidR="003B2D99" w:rsidRPr="006C31A2" w:rsidRDefault="003B2D99" w:rsidP="002C5735">
            <w:pPr>
              <w:rPr>
                <w:color w:val="FF0000"/>
                <w:szCs w:val="22"/>
              </w:rPr>
            </w:pPr>
          </w:p>
        </w:tc>
        <w:tc>
          <w:tcPr>
            <w:tcW w:w="0" w:type="auto"/>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446C40">
        <w:trPr>
          <w:cantSplit/>
        </w:trPr>
        <w:tc>
          <w:tcPr>
            <w:tcW w:w="0" w:type="auto"/>
            <w:shd w:val="clear" w:color="auto" w:fill="FFFFFF"/>
          </w:tcPr>
          <w:p w:rsidR="003B2D99" w:rsidRPr="006C31A2" w:rsidRDefault="003B2D99" w:rsidP="00446C40">
            <w:pPr>
              <w:rPr>
                <w:szCs w:val="22"/>
              </w:rPr>
            </w:pPr>
          </w:p>
        </w:tc>
        <w:tc>
          <w:tcPr>
            <w:tcW w:w="0" w:type="auto"/>
            <w:shd w:val="clear" w:color="auto" w:fill="FFFFFF"/>
          </w:tcPr>
          <w:p w:rsidR="003B2D99" w:rsidRPr="006C31A2" w:rsidRDefault="003B2D99" w:rsidP="00EB4C7D">
            <w:pPr>
              <w:rPr>
                <w:b/>
                <w:szCs w:val="22"/>
              </w:rPr>
            </w:pPr>
            <w:r w:rsidRPr="006C31A2">
              <w:rPr>
                <w:b/>
                <w:szCs w:val="22"/>
              </w:rPr>
              <w:t>Implement ADS-C for All Polar Routes</w:t>
            </w:r>
            <w:r>
              <w:rPr>
                <w:b/>
                <w:szCs w:val="22"/>
              </w:rPr>
              <w:t xml:space="preserve"> </w:t>
            </w:r>
          </w:p>
        </w:tc>
        <w:tc>
          <w:tcPr>
            <w:tcW w:w="1964" w:type="dxa"/>
            <w:shd w:val="clear" w:color="auto" w:fill="D9D9D9"/>
          </w:tcPr>
          <w:p w:rsidR="003B2D99" w:rsidRPr="006C31A2" w:rsidRDefault="003B2D99" w:rsidP="00446C40">
            <w:pPr>
              <w:rPr>
                <w:szCs w:val="22"/>
              </w:rPr>
            </w:pPr>
          </w:p>
        </w:tc>
        <w:tc>
          <w:tcPr>
            <w:tcW w:w="1720" w:type="dxa"/>
            <w:shd w:val="clear" w:color="auto" w:fill="D9D9D9"/>
          </w:tcPr>
          <w:p w:rsidR="003B2D99" w:rsidRPr="006C31A2" w:rsidRDefault="003B2D99" w:rsidP="00446C40">
            <w:pPr>
              <w:rPr>
                <w:szCs w:val="22"/>
              </w:rPr>
            </w:pPr>
          </w:p>
        </w:tc>
        <w:tc>
          <w:tcPr>
            <w:tcW w:w="0" w:type="auto"/>
            <w:shd w:val="clear" w:color="auto" w:fill="D9D9D9"/>
          </w:tcPr>
          <w:p w:rsidR="003B2D99" w:rsidRPr="006C31A2" w:rsidRDefault="003B2D99" w:rsidP="00446C40">
            <w:pPr>
              <w:rPr>
                <w:szCs w:val="22"/>
              </w:rPr>
            </w:pPr>
          </w:p>
        </w:tc>
      </w:tr>
      <w:tr w:rsidR="003B2D99" w:rsidRPr="006C31A2" w:rsidTr="00446C40">
        <w:trPr>
          <w:cantSplit/>
        </w:trPr>
        <w:tc>
          <w:tcPr>
            <w:tcW w:w="0" w:type="auto"/>
          </w:tcPr>
          <w:p w:rsidR="003B2D99" w:rsidRPr="006C31A2" w:rsidRDefault="003B2D99" w:rsidP="00446C40">
            <w:pPr>
              <w:rPr>
                <w:szCs w:val="22"/>
              </w:rPr>
            </w:pPr>
          </w:p>
        </w:tc>
        <w:tc>
          <w:tcPr>
            <w:tcW w:w="0" w:type="auto"/>
          </w:tcPr>
          <w:p w:rsidR="003B2D99" w:rsidRPr="006C31A2" w:rsidRDefault="003B2D99" w:rsidP="00446C40">
            <w:pPr>
              <w:rPr>
                <w:szCs w:val="22"/>
              </w:rPr>
            </w:pPr>
            <w:r w:rsidRPr="006C31A2">
              <w:rPr>
                <w:szCs w:val="22"/>
              </w:rPr>
              <w:t xml:space="preserve">     Anchorage Arctic FIR</w:t>
            </w:r>
          </w:p>
        </w:tc>
        <w:tc>
          <w:tcPr>
            <w:tcW w:w="1964" w:type="dxa"/>
          </w:tcPr>
          <w:p w:rsidR="003B2D99" w:rsidRPr="006C31A2" w:rsidRDefault="003B2D99" w:rsidP="00446C40">
            <w:pPr>
              <w:rPr>
                <w:szCs w:val="22"/>
              </w:rPr>
            </w:pPr>
            <w:r w:rsidRPr="006C31A2">
              <w:rPr>
                <w:szCs w:val="22"/>
              </w:rPr>
              <w:t>FAA</w:t>
            </w:r>
          </w:p>
        </w:tc>
        <w:tc>
          <w:tcPr>
            <w:tcW w:w="1720" w:type="dxa"/>
          </w:tcPr>
          <w:p w:rsidR="003B2D99" w:rsidRPr="00EB4C7D" w:rsidRDefault="003B2D99" w:rsidP="00446C40">
            <w:pPr>
              <w:rPr>
                <w:szCs w:val="22"/>
              </w:rPr>
            </w:pPr>
            <w:r w:rsidRPr="00EB4C7D">
              <w:rPr>
                <w:szCs w:val="22"/>
              </w:rPr>
              <w:t>4</w:t>
            </w:r>
            <w:r w:rsidRPr="00EB4C7D">
              <w:rPr>
                <w:szCs w:val="22"/>
                <w:vertAlign w:val="superscript"/>
              </w:rPr>
              <w:t>th</w:t>
            </w:r>
            <w:r w:rsidRPr="00EB4C7D">
              <w:rPr>
                <w:szCs w:val="22"/>
              </w:rPr>
              <w:t xml:space="preserve"> Qtr 2012</w:t>
            </w:r>
          </w:p>
        </w:tc>
        <w:tc>
          <w:tcPr>
            <w:tcW w:w="0" w:type="auto"/>
          </w:tcPr>
          <w:p w:rsidR="003B2D99" w:rsidRPr="006C31A2" w:rsidRDefault="003B2D99" w:rsidP="00446C40">
            <w:pPr>
              <w:rPr>
                <w:szCs w:val="22"/>
              </w:rPr>
            </w:pPr>
          </w:p>
        </w:tc>
      </w:tr>
      <w:tr w:rsidR="003B2D99" w:rsidRPr="006C31A2" w:rsidTr="00446C40">
        <w:trPr>
          <w:cantSplit/>
        </w:trPr>
        <w:tc>
          <w:tcPr>
            <w:tcW w:w="0" w:type="auto"/>
          </w:tcPr>
          <w:p w:rsidR="003B2D99" w:rsidRPr="006C31A2" w:rsidRDefault="003B2D99" w:rsidP="00446C40">
            <w:pPr>
              <w:rPr>
                <w:szCs w:val="22"/>
              </w:rPr>
            </w:pPr>
          </w:p>
        </w:tc>
        <w:tc>
          <w:tcPr>
            <w:tcW w:w="0" w:type="auto"/>
          </w:tcPr>
          <w:p w:rsidR="003B2D99" w:rsidRPr="006C31A2" w:rsidRDefault="003B2D99" w:rsidP="00EB4C7D">
            <w:pPr>
              <w:rPr>
                <w:szCs w:val="22"/>
              </w:rPr>
            </w:pPr>
            <w:r w:rsidRPr="006C31A2">
              <w:rPr>
                <w:szCs w:val="22"/>
              </w:rPr>
              <w:t xml:space="preserve">     Edmonton FIR</w:t>
            </w:r>
            <w:r>
              <w:rPr>
                <w:szCs w:val="22"/>
              </w:rPr>
              <w:t xml:space="preserve"> </w:t>
            </w:r>
          </w:p>
        </w:tc>
        <w:tc>
          <w:tcPr>
            <w:tcW w:w="1964" w:type="dxa"/>
          </w:tcPr>
          <w:p w:rsidR="003B2D99" w:rsidRPr="006C31A2" w:rsidRDefault="003B2D99" w:rsidP="00446C40">
            <w:pPr>
              <w:rPr>
                <w:szCs w:val="22"/>
              </w:rPr>
            </w:pPr>
            <w:r w:rsidRPr="006C31A2">
              <w:rPr>
                <w:szCs w:val="22"/>
              </w:rPr>
              <w:t>NAV CANADA</w:t>
            </w:r>
          </w:p>
        </w:tc>
        <w:tc>
          <w:tcPr>
            <w:tcW w:w="1720" w:type="dxa"/>
          </w:tcPr>
          <w:p w:rsidR="003B2D99" w:rsidRPr="006C31A2" w:rsidRDefault="003B2D99" w:rsidP="00446C40">
            <w:pPr>
              <w:rPr>
                <w:szCs w:val="22"/>
              </w:rPr>
            </w:pPr>
          </w:p>
        </w:tc>
        <w:tc>
          <w:tcPr>
            <w:tcW w:w="0" w:type="auto"/>
          </w:tcPr>
          <w:p w:rsidR="003B2D99" w:rsidRPr="006C31A2" w:rsidRDefault="003B2D99" w:rsidP="00446C40">
            <w:pPr>
              <w:rPr>
                <w:szCs w:val="22"/>
              </w:rPr>
            </w:pPr>
            <w:r>
              <w:rPr>
                <w:szCs w:val="22"/>
              </w:rPr>
              <w:t>Completed</w:t>
            </w:r>
          </w:p>
        </w:tc>
      </w:tr>
      <w:tr w:rsidR="003B2D99" w:rsidRPr="006C31A2" w:rsidTr="00446C40">
        <w:trPr>
          <w:cantSplit/>
        </w:trPr>
        <w:tc>
          <w:tcPr>
            <w:tcW w:w="0" w:type="auto"/>
          </w:tcPr>
          <w:p w:rsidR="003B2D99" w:rsidRPr="006C31A2" w:rsidRDefault="003B2D99" w:rsidP="00446C40">
            <w:pPr>
              <w:rPr>
                <w:szCs w:val="22"/>
              </w:rPr>
            </w:pPr>
          </w:p>
        </w:tc>
        <w:tc>
          <w:tcPr>
            <w:tcW w:w="0" w:type="auto"/>
          </w:tcPr>
          <w:p w:rsidR="003B2D99" w:rsidRPr="006C31A2" w:rsidRDefault="003B2D99" w:rsidP="00446C40">
            <w:pPr>
              <w:rPr>
                <w:szCs w:val="22"/>
              </w:rPr>
            </w:pPr>
            <w:r w:rsidRPr="006C31A2">
              <w:rPr>
                <w:szCs w:val="22"/>
              </w:rPr>
              <w:t xml:space="preserve">     Reykjavik FIR</w:t>
            </w:r>
          </w:p>
        </w:tc>
        <w:tc>
          <w:tcPr>
            <w:tcW w:w="1964" w:type="dxa"/>
          </w:tcPr>
          <w:p w:rsidR="003B2D99" w:rsidRPr="006C31A2" w:rsidRDefault="003B2D99" w:rsidP="00446C40">
            <w:pPr>
              <w:rPr>
                <w:szCs w:val="22"/>
              </w:rPr>
            </w:pPr>
            <w:r w:rsidRPr="006C31A2">
              <w:rPr>
                <w:szCs w:val="22"/>
              </w:rPr>
              <w:t>ISAVIA</w:t>
            </w:r>
          </w:p>
        </w:tc>
        <w:tc>
          <w:tcPr>
            <w:tcW w:w="1720" w:type="dxa"/>
          </w:tcPr>
          <w:p w:rsidR="003B2D99" w:rsidRPr="006C31A2" w:rsidRDefault="003B2D99" w:rsidP="00446C40">
            <w:pPr>
              <w:rPr>
                <w:color w:val="FF0000"/>
                <w:szCs w:val="22"/>
              </w:rPr>
            </w:pPr>
          </w:p>
        </w:tc>
        <w:tc>
          <w:tcPr>
            <w:tcW w:w="0" w:type="auto"/>
          </w:tcPr>
          <w:p w:rsidR="003B2D99" w:rsidRPr="006C31A2" w:rsidRDefault="003B2D99" w:rsidP="00446C40">
            <w:pPr>
              <w:rPr>
                <w:szCs w:val="22"/>
              </w:rPr>
            </w:pPr>
            <w:r w:rsidRPr="006C31A2">
              <w:rPr>
                <w:szCs w:val="22"/>
              </w:rPr>
              <w:t>Completed</w:t>
            </w:r>
          </w:p>
        </w:tc>
      </w:tr>
      <w:tr w:rsidR="003B2D99" w:rsidRPr="006C31A2" w:rsidTr="00446C40">
        <w:trPr>
          <w:cantSplit/>
        </w:trPr>
        <w:tc>
          <w:tcPr>
            <w:tcW w:w="0" w:type="auto"/>
          </w:tcPr>
          <w:p w:rsidR="003B2D99" w:rsidRPr="006C31A2" w:rsidRDefault="003B2D99" w:rsidP="00446C40">
            <w:pPr>
              <w:rPr>
                <w:szCs w:val="22"/>
              </w:rPr>
            </w:pPr>
          </w:p>
        </w:tc>
        <w:tc>
          <w:tcPr>
            <w:tcW w:w="0" w:type="auto"/>
          </w:tcPr>
          <w:p w:rsidR="003B2D99" w:rsidRPr="006C31A2" w:rsidRDefault="003B2D99" w:rsidP="00EB4C7D">
            <w:pPr>
              <w:rPr>
                <w:szCs w:val="22"/>
              </w:rPr>
            </w:pPr>
            <w:r w:rsidRPr="006C31A2">
              <w:rPr>
                <w:szCs w:val="22"/>
              </w:rPr>
              <w:t xml:space="preserve">     </w:t>
            </w:r>
            <w:r>
              <w:rPr>
                <w:szCs w:val="22"/>
              </w:rPr>
              <w:t>Magadan</w:t>
            </w:r>
            <w:r w:rsidRPr="006C31A2">
              <w:rPr>
                <w:szCs w:val="22"/>
              </w:rPr>
              <w:t xml:space="preserve"> FIR</w:t>
            </w:r>
          </w:p>
        </w:tc>
        <w:tc>
          <w:tcPr>
            <w:tcW w:w="1964" w:type="dxa"/>
          </w:tcPr>
          <w:p w:rsidR="003B2D99" w:rsidRPr="006C31A2" w:rsidRDefault="003B2D99" w:rsidP="00446C40">
            <w:pPr>
              <w:rPr>
                <w:szCs w:val="22"/>
              </w:rPr>
            </w:pPr>
            <w:r w:rsidRPr="006C31A2">
              <w:rPr>
                <w:szCs w:val="22"/>
              </w:rPr>
              <w:t>State ATM</w:t>
            </w:r>
          </w:p>
        </w:tc>
        <w:tc>
          <w:tcPr>
            <w:tcW w:w="1720" w:type="dxa"/>
          </w:tcPr>
          <w:p w:rsidR="003B2D99" w:rsidRPr="006C31A2" w:rsidRDefault="003B2D99" w:rsidP="00446C40">
            <w:pPr>
              <w:rPr>
                <w:color w:val="FF0000"/>
                <w:szCs w:val="22"/>
              </w:rPr>
            </w:pPr>
          </w:p>
        </w:tc>
        <w:tc>
          <w:tcPr>
            <w:tcW w:w="0" w:type="auto"/>
          </w:tcPr>
          <w:p w:rsidR="003B2D99" w:rsidRPr="006C31A2" w:rsidRDefault="003B2D99" w:rsidP="00446C40">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b/>
                <w:szCs w:val="22"/>
              </w:rPr>
            </w:pPr>
          </w:p>
        </w:tc>
        <w:tc>
          <w:tcPr>
            <w:tcW w:w="0" w:type="auto"/>
          </w:tcPr>
          <w:p w:rsidR="003B2D99" w:rsidRPr="006C31A2" w:rsidRDefault="003B2D99" w:rsidP="002C5735">
            <w:pPr>
              <w:rPr>
                <w:b/>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b/>
                <w:szCs w:val="22"/>
              </w:rPr>
            </w:pPr>
          </w:p>
        </w:tc>
      </w:tr>
      <w:tr w:rsidR="003B2D99" w:rsidRPr="006C31A2" w:rsidTr="002C5735">
        <w:trPr>
          <w:cantSplit/>
        </w:trPr>
        <w:tc>
          <w:tcPr>
            <w:tcW w:w="0" w:type="auto"/>
          </w:tcPr>
          <w:p w:rsidR="003B2D99" w:rsidRPr="006C31A2" w:rsidRDefault="003B2D99" w:rsidP="002C5735">
            <w:pPr>
              <w:rPr>
                <w:b/>
                <w:szCs w:val="22"/>
              </w:rPr>
            </w:pPr>
          </w:p>
        </w:tc>
        <w:tc>
          <w:tcPr>
            <w:tcW w:w="0" w:type="auto"/>
          </w:tcPr>
          <w:p w:rsidR="003B2D99" w:rsidRPr="006C31A2" w:rsidRDefault="003B2D99" w:rsidP="002C5735">
            <w:pPr>
              <w:rPr>
                <w:b/>
                <w:szCs w:val="22"/>
              </w:rPr>
            </w:pPr>
            <w:r w:rsidRPr="006C31A2">
              <w:rPr>
                <w:b/>
                <w:szCs w:val="22"/>
              </w:rPr>
              <w:t>Improve Communications North of 80N</w:t>
            </w:r>
          </w:p>
        </w:tc>
        <w:tc>
          <w:tcPr>
            <w:tcW w:w="1964" w:type="dxa"/>
          </w:tcPr>
          <w:p w:rsidR="003B2D99" w:rsidRPr="006C31A2" w:rsidRDefault="003B2D99" w:rsidP="002C5735">
            <w:pPr>
              <w:rPr>
                <w:szCs w:val="22"/>
              </w:rPr>
            </w:pPr>
            <w:r w:rsidRPr="006C31A2">
              <w:rPr>
                <w:szCs w:val="22"/>
              </w:rPr>
              <w:t>NAV CANADA</w:t>
            </w:r>
          </w:p>
        </w:tc>
        <w:tc>
          <w:tcPr>
            <w:tcW w:w="1720" w:type="dxa"/>
          </w:tcPr>
          <w:p w:rsidR="003B2D99" w:rsidRPr="006C31A2" w:rsidRDefault="003B2D99" w:rsidP="002C5735">
            <w:pPr>
              <w:rPr>
                <w:szCs w:val="22"/>
              </w:rPr>
            </w:pPr>
            <w:r w:rsidRPr="006C31A2">
              <w:rPr>
                <w:szCs w:val="22"/>
              </w:rPr>
              <w:t>2016</w:t>
            </w:r>
          </w:p>
        </w:tc>
        <w:tc>
          <w:tcPr>
            <w:tcW w:w="0" w:type="auto"/>
          </w:tcPr>
          <w:p w:rsidR="003B2D99" w:rsidRPr="006C31A2" w:rsidRDefault="003B2D99" w:rsidP="002C5735">
            <w:pPr>
              <w:rPr>
                <w:b/>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b/>
                <w:szCs w:val="22"/>
              </w:rPr>
            </w:pPr>
            <w:r w:rsidRPr="006C31A2">
              <w:rPr>
                <w:b/>
                <w:szCs w:val="22"/>
              </w:rPr>
              <w:t xml:space="preserve">4. </w:t>
            </w:r>
          </w:p>
        </w:tc>
        <w:tc>
          <w:tcPr>
            <w:tcW w:w="0" w:type="auto"/>
          </w:tcPr>
          <w:p w:rsidR="003B2D99" w:rsidRPr="006C31A2" w:rsidRDefault="003B2D99" w:rsidP="002C5735">
            <w:pPr>
              <w:rPr>
                <w:b/>
                <w:szCs w:val="22"/>
              </w:rPr>
            </w:pPr>
            <w:r w:rsidRPr="006C31A2">
              <w:rPr>
                <w:b/>
                <w:smallCaps/>
                <w:szCs w:val="22"/>
              </w:rPr>
              <w:t>Improve weather reporting in arctic/polar region</w:t>
            </w:r>
          </w:p>
        </w:tc>
        <w:tc>
          <w:tcPr>
            <w:tcW w:w="1964" w:type="dxa"/>
            <w:shd w:val="clear" w:color="auto" w:fill="CCCCCC"/>
          </w:tcPr>
          <w:p w:rsidR="003B2D99" w:rsidRPr="006C31A2" w:rsidRDefault="003B2D99" w:rsidP="002C5735">
            <w:pPr>
              <w:rPr>
                <w:szCs w:val="22"/>
              </w:rPr>
            </w:pPr>
          </w:p>
        </w:tc>
        <w:tc>
          <w:tcPr>
            <w:tcW w:w="1720" w:type="dxa"/>
            <w:shd w:val="clear" w:color="auto" w:fill="CCCCCC"/>
          </w:tcPr>
          <w:p w:rsidR="003B2D99" w:rsidRPr="006C31A2" w:rsidRDefault="003B2D99" w:rsidP="002C5735">
            <w:pPr>
              <w:rPr>
                <w:szCs w:val="22"/>
              </w:rPr>
            </w:pPr>
          </w:p>
        </w:tc>
        <w:tc>
          <w:tcPr>
            <w:tcW w:w="0" w:type="auto"/>
            <w:shd w:val="clear" w:color="auto" w:fill="CCCCCC"/>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Continue research on space weather’s impact on Polar Traffic</w:t>
            </w:r>
          </w:p>
        </w:tc>
        <w:tc>
          <w:tcPr>
            <w:tcW w:w="1964" w:type="dxa"/>
          </w:tcPr>
          <w:p w:rsidR="003B2D99" w:rsidRPr="006C31A2" w:rsidRDefault="003B2D99" w:rsidP="002C5735">
            <w:pPr>
              <w:rPr>
                <w:szCs w:val="22"/>
              </w:rPr>
            </w:pPr>
            <w:r w:rsidRPr="006C31A2">
              <w:rPr>
                <w:szCs w:val="22"/>
              </w:rPr>
              <w:t>All</w:t>
            </w:r>
          </w:p>
        </w:tc>
        <w:tc>
          <w:tcPr>
            <w:tcW w:w="1720" w:type="dxa"/>
          </w:tcPr>
          <w:p w:rsidR="003B2D99" w:rsidRPr="006C31A2" w:rsidRDefault="003B2D99" w:rsidP="002C5735">
            <w:pPr>
              <w:rPr>
                <w:szCs w:val="22"/>
              </w:rPr>
            </w:pPr>
            <w:r w:rsidRPr="006C31A2">
              <w:rPr>
                <w:szCs w:val="22"/>
              </w:rPr>
              <w:t>Ongoing</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720" w:hanging="720"/>
              <w:rPr>
                <w:szCs w:val="22"/>
              </w:rPr>
            </w:pPr>
            <w:r w:rsidRPr="006C31A2">
              <w:rPr>
                <w:szCs w:val="22"/>
              </w:rPr>
              <w:t xml:space="preserve">     Develop Space Weather User Requirements</w:t>
            </w:r>
          </w:p>
        </w:tc>
        <w:tc>
          <w:tcPr>
            <w:tcW w:w="1964" w:type="dxa"/>
          </w:tcPr>
          <w:p w:rsidR="003B2D99" w:rsidRPr="006C31A2" w:rsidRDefault="003B2D99" w:rsidP="002C5735">
            <w:pPr>
              <w:rPr>
                <w:szCs w:val="22"/>
              </w:rPr>
            </w:pPr>
            <w:r w:rsidRPr="006C31A2">
              <w:rPr>
                <w:szCs w:val="22"/>
              </w:rPr>
              <w:t>All</w:t>
            </w:r>
          </w:p>
        </w:tc>
        <w:tc>
          <w:tcPr>
            <w:tcW w:w="1720" w:type="dxa"/>
          </w:tcPr>
          <w:p w:rsidR="003B2D99" w:rsidRPr="00EB4C7D" w:rsidRDefault="003B2D99" w:rsidP="002C7529">
            <w:pPr>
              <w:rPr>
                <w:szCs w:val="22"/>
              </w:rPr>
            </w:pPr>
            <w:r w:rsidRPr="00EB4C7D">
              <w:rPr>
                <w:szCs w:val="22"/>
              </w:rPr>
              <w:t>Second draft under review</w:t>
            </w: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b/>
                <w:szCs w:val="22"/>
              </w:rPr>
            </w:pPr>
            <w:r w:rsidRPr="006C31A2">
              <w:rPr>
                <w:b/>
                <w:szCs w:val="22"/>
              </w:rPr>
              <w:t>5.</w:t>
            </w:r>
          </w:p>
        </w:tc>
        <w:tc>
          <w:tcPr>
            <w:tcW w:w="0" w:type="auto"/>
          </w:tcPr>
          <w:p w:rsidR="003B2D99" w:rsidRPr="006C31A2" w:rsidRDefault="003B2D99" w:rsidP="002C5735">
            <w:pPr>
              <w:rPr>
                <w:b/>
                <w:szCs w:val="22"/>
              </w:rPr>
            </w:pPr>
            <w:r w:rsidRPr="006C31A2">
              <w:rPr>
                <w:b/>
                <w:smallCaps/>
                <w:szCs w:val="22"/>
              </w:rPr>
              <w:t>Improve Safety</w:t>
            </w:r>
          </w:p>
        </w:tc>
        <w:tc>
          <w:tcPr>
            <w:tcW w:w="1964" w:type="dxa"/>
            <w:shd w:val="clear" w:color="auto" w:fill="CCCCCC"/>
          </w:tcPr>
          <w:p w:rsidR="003B2D99" w:rsidRPr="006C31A2" w:rsidRDefault="003B2D99" w:rsidP="002C5735">
            <w:pPr>
              <w:rPr>
                <w:szCs w:val="22"/>
              </w:rPr>
            </w:pPr>
          </w:p>
        </w:tc>
        <w:tc>
          <w:tcPr>
            <w:tcW w:w="1720" w:type="dxa"/>
            <w:shd w:val="clear" w:color="auto" w:fill="CCCCCC"/>
          </w:tcPr>
          <w:p w:rsidR="003B2D99" w:rsidRPr="006C31A2" w:rsidRDefault="003B2D99" w:rsidP="002C5735">
            <w:pPr>
              <w:rPr>
                <w:szCs w:val="22"/>
              </w:rPr>
            </w:pPr>
          </w:p>
        </w:tc>
        <w:tc>
          <w:tcPr>
            <w:tcW w:w="0" w:type="auto"/>
            <w:shd w:val="clear" w:color="auto" w:fill="CCCCCC"/>
          </w:tcPr>
          <w:p w:rsidR="003B2D99" w:rsidRPr="006C31A2" w:rsidRDefault="003B2D99" w:rsidP="002C5735">
            <w:pPr>
              <w:rPr>
                <w:szCs w:val="22"/>
              </w:rPr>
            </w:pPr>
          </w:p>
        </w:tc>
      </w:tr>
      <w:tr w:rsidR="003B2D99" w:rsidRPr="006C31A2" w:rsidTr="002C5735">
        <w:trPr>
          <w:cantSplit/>
        </w:trPr>
        <w:tc>
          <w:tcPr>
            <w:tcW w:w="0" w:type="auto"/>
            <w:shd w:val="clear" w:color="auto" w:fill="FFFFFF"/>
          </w:tcPr>
          <w:p w:rsidR="003B2D99" w:rsidRPr="006C31A2" w:rsidRDefault="003B2D99" w:rsidP="002C5735">
            <w:pPr>
              <w:rPr>
                <w:b/>
                <w:szCs w:val="22"/>
              </w:rPr>
            </w:pPr>
          </w:p>
        </w:tc>
        <w:tc>
          <w:tcPr>
            <w:tcW w:w="0" w:type="auto"/>
            <w:shd w:val="clear" w:color="auto" w:fill="FFFFFF"/>
          </w:tcPr>
          <w:p w:rsidR="003B2D99" w:rsidRPr="006C31A2" w:rsidRDefault="003B2D99" w:rsidP="002C5735">
            <w:pPr>
              <w:rPr>
                <w:b/>
                <w:smallCaps/>
                <w:szCs w:val="22"/>
              </w:rPr>
            </w:pPr>
          </w:p>
        </w:tc>
        <w:tc>
          <w:tcPr>
            <w:tcW w:w="1964" w:type="dxa"/>
            <w:shd w:val="clear" w:color="auto" w:fill="FFFFFF"/>
          </w:tcPr>
          <w:p w:rsidR="003B2D99" w:rsidRPr="006C31A2" w:rsidRDefault="003B2D99" w:rsidP="002C5735">
            <w:pPr>
              <w:rPr>
                <w:szCs w:val="22"/>
              </w:rPr>
            </w:pPr>
          </w:p>
        </w:tc>
        <w:tc>
          <w:tcPr>
            <w:tcW w:w="1720" w:type="dxa"/>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b/>
                <w:szCs w:val="22"/>
              </w:rPr>
            </w:pPr>
          </w:p>
        </w:tc>
        <w:tc>
          <w:tcPr>
            <w:tcW w:w="0" w:type="auto"/>
          </w:tcPr>
          <w:p w:rsidR="003B2D99" w:rsidRPr="006C31A2" w:rsidRDefault="003B2D99" w:rsidP="002C5735">
            <w:pPr>
              <w:ind w:left="263" w:hanging="263"/>
              <w:rPr>
                <w:b/>
                <w:szCs w:val="22"/>
              </w:rPr>
            </w:pPr>
            <w:r w:rsidRPr="006C31A2">
              <w:rPr>
                <w:b/>
                <w:szCs w:val="22"/>
              </w:rPr>
              <w:t xml:space="preserve">  </w:t>
            </w:r>
            <w:r>
              <w:rPr>
                <w:b/>
                <w:szCs w:val="22"/>
              </w:rPr>
              <w:t xml:space="preserve">   </w:t>
            </w:r>
            <w:r w:rsidRPr="006C31A2">
              <w:rPr>
                <w:b/>
                <w:szCs w:val="22"/>
              </w:rPr>
              <w:t xml:space="preserve">Develop </w:t>
            </w:r>
            <w:r>
              <w:rPr>
                <w:b/>
                <w:szCs w:val="22"/>
              </w:rPr>
              <w:t>Arctic Contingency Plan</w:t>
            </w:r>
          </w:p>
        </w:tc>
        <w:tc>
          <w:tcPr>
            <w:tcW w:w="1964" w:type="dxa"/>
            <w:shd w:val="clear" w:color="auto" w:fill="FFFFFF"/>
          </w:tcPr>
          <w:p w:rsidR="003B2D99" w:rsidRPr="006C31A2" w:rsidRDefault="003B2D99" w:rsidP="002C5735">
            <w:pPr>
              <w:rPr>
                <w:szCs w:val="22"/>
              </w:rPr>
            </w:pPr>
            <w:r w:rsidRPr="006C31A2">
              <w:rPr>
                <w:szCs w:val="22"/>
              </w:rPr>
              <w:t>All</w:t>
            </w:r>
          </w:p>
        </w:tc>
        <w:tc>
          <w:tcPr>
            <w:tcW w:w="1720" w:type="dxa"/>
            <w:shd w:val="clear" w:color="auto" w:fill="FFFFFF"/>
          </w:tcPr>
          <w:p w:rsidR="003B2D99" w:rsidRPr="006C31A2" w:rsidRDefault="003B2D99" w:rsidP="002C5735">
            <w:pPr>
              <w:rPr>
                <w:szCs w:val="22"/>
              </w:rPr>
            </w:pPr>
            <w:r>
              <w:rPr>
                <w:szCs w:val="22"/>
              </w:rPr>
              <w:t>Late 2011</w:t>
            </w:r>
          </w:p>
        </w:tc>
        <w:tc>
          <w:tcPr>
            <w:tcW w:w="0" w:type="auto"/>
            <w:shd w:val="clear" w:color="auto" w:fill="FFFFFF"/>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263" w:hanging="263"/>
              <w:rPr>
                <w:szCs w:val="22"/>
              </w:rPr>
            </w:pP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szCs w:val="22"/>
              </w:rPr>
            </w:pPr>
          </w:p>
        </w:tc>
        <w:tc>
          <w:tcPr>
            <w:tcW w:w="0" w:type="auto"/>
          </w:tcPr>
          <w:p w:rsidR="003B2D99" w:rsidRPr="006C31A2" w:rsidRDefault="003B2D99" w:rsidP="002C5735">
            <w:pPr>
              <w:ind w:left="263" w:hanging="263"/>
              <w:rPr>
                <w:b/>
                <w:szCs w:val="22"/>
              </w:rPr>
            </w:pPr>
            <w:r w:rsidRPr="006C31A2">
              <w:rPr>
                <w:szCs w:val="22"/>
              </w:rPr>
              <w:t xml:space="preserve">     </w:t>
            </w:r>
            <w:r w:rsidRPr="006C31A2">
              <w:rPr>
                <w:b/>
                <w:szCs w:val="22"/>
              </w:rPr>
              <w:t>Harmonize Procedures for Loss of Communications</w:t>
            </w:r>
          </w:p>
        </w:tc>
        <w:tc>
          <w:tcPr>
            <w:tcW w:w="1964" w:type="dxa"/>
          </w:tcPr>
          <w:p w:rsidR="003B2D99" w:rsidRPr="006C31A2" w:rsidRDefault="003B2D99" w:rsidP="002C5735">
            <w:pPr>
              <w:rPr>
                <w:szCs w:val="22"/>
              </w:rPr>
            </w:pPr>
          </w:p>
        </w:tc>
        <w:tc>
          <w:tcPr>
            <w:tcW w:w="1720" w:type="dxa"/>
          </w:tcPr>
          <w:p w:rsidR="003B2D99" w:rsidRPr="006C31A2" w:rsidRDefault="003B2D99" w:rsidP="002C5735">
            <w:pPr>
              <w:rPr>
                <w:szCs w:val="22"/>
              </w:rPr>
            </w:pPr>
          </w:p>
        </w:tc>
        <w:tc>
          <w:tcPr>
            <w:tcW w:w="0" w:type="auto"/>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b/>
                <w:szCs w:val="22"/>
              </w:rPr>
            </w:pPr>
          </w:p>
        </w:tc>
        <w:tc>
          <w:tcPr>
            <w:tcW w:w="0" w:type="auto"/>
          </w:tcPr>
          <w:p w:rsidR="003B2D99" w:rsidRPr="006C31A2" w:rsidRDefault="003B2D99" w:rsidP="002C5735">
            <w:pPr>
              <w:rPr>
                <w:szCs w:val="22"/>
              </w:rPr>
            </w:pPr>
            <w:r w:rsidRPr="006C31A2">
              <w:rPr>
                <w:b/>
                <w:szCs w:val="22"/>
              </w:rPr>
              <w:t xml:space="preserve">          </w:t>
            </w:r>
            <w:r w:rsidRPr="006C31A2">
              <w:rPr>
                <w:szCs w:val="22"/>
              </w:rPr>
              <w:t>PAC Region</w:t>
            </w:r>
          </w:p>
        </w:tc>
        <w:tc>
          <w:tcPr>
            <w:tcW w:w="1964" w:type="dxa"/>
            <w:shd w:val="clear" w:color="auto" w:fill="FFFFFF"/>
          </w:tcPr>
          <w:p w:rsidR="003B2D99" w:rsidRPr="006C31A2" w:rsidRDefault="003B2D99" w:rsidP="002C5735">
            <w:pPr>
              <w:rPr>
                <w:szCs w:val="22"/>
              </w:rPr>
            </w:pPr>
          </w:p>
        </w:tc>
        <w:tc>
          <w:tcPr>
            <w:tcW w:w="1720" w:type="dxa"/>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r w:rsidRPr="006C31A2">
              <w:rPr>
                <w:szCs w:val="22"/>
              </w:rPr>
              <w:t>Completed</w:t>
            </w:r>
          </w:p>
        </w:tc>
      </w:tr>
      <w:tr w:rsidR="003B2D99" w:rsidRPr="006C31A2" w:rsidTr="002C5735">
        <w:trPr>
          <w:cantSplit/>
        </w:trPr>
        <w:tc>
          <w:tcPr>
            <w:tcW w:w="0" w:type="auto"/>
          </w:tcPr>
          <w:p w:rsidR="003B2D99" w:rsidRPr="006C31A2" w:rsidRDefault="003B2D99" w:rsidP="002C5735">
            <w:pPr>
              <w:rPr>
                <w:b/>
                <w:szCs w:val="22"/>
              </w:rPr>
            </w:pPr>
          </w:p>
        </w:tc>
        <w:tc>
          <w:tcPr>
            <w:tcW w:w="0" w:type="auto"/>
          </w:tcPr>
          <w:p w:rsidR="003B2D99" w:rsidRPr="006C31A2" w:rsidRDefault="003B2D99" w:rsidP="002C5735">
            <w:pPr>
              <w:rPr>
                <w:szCs w:val="22"/>
              </w:rPr>
            </w:pPr>
            <w:r w:rsidRPr="006C31A2">
              <w:rPr>
                <w:szCs w:val="22"/>
              </w:rPr>
              <w:t xml:space="preserve">          NAM Region</w:t>
            </w:r>
          </w:p>
        </w:tc>
        <w:tc>
          <w:tcPr>
            <w:tcW w:w="1964" w:type="dxa"/>
            <w:shd w:val="clear" w:color="auto" w:fill="FFFFFF"/>
          </w:tcPr>
          <w:p w:rsidR="003B2D99" w:rsidRPr="006C31A2" w:rsidRDefault="003B2D99" w:rsidP="002C5735">
            <w:pPr>
              <w:rPr>
                <w:szCs w:val="22"/>
              </w:rPr>
            </w:pPr>
            <w:r w:rsidRPr="006C31A2">
              <w:rPr>
                <w:szCs w:val="22"/>
              </w:rPr>
              <w:t>FAA/NAV CANADA</w:t>
            </w:r>
          </w:p>
        </w:tc>
        <w:tc>
          <w:tcPr>
            <w:tcW w:w="1720" w:type="dxa"/>
            <w:shd w:val="clear" w:color="auto" w:fill="FFFFFF"/>
          </w:tcPr>
          <w:p w:rsidR="003B2D99" w:rsidRPr="00EB4C7D" w:rsidRDefault="003B2D99" w:rsidP="002C5735">
            <w:pPr>
              <w:rPr>
                <w:szCs w:val="22"/>
              </w:rPr>
            </w:pPr>
            <w:r w:rsidRPr="00EB4C7D">
              <w:rPr>
                <w:szCs w:val="22"/>
              </w:rPr>
              <w:t>In progress</w:t>
            </w:r>
          </w:p>
        </w:tc>
        <w:tc>
          <w:tcPr>
            <w:tcW w:w="0" w:type="auto"/>
            <w:shd w:val="clear" w:color="auto" w:fill="FFFFFF"/>
          </w:tcPr>
          <w:p w:rsidR="003B2D99" w:rsidRPr="006C31A2" w:rsidRDefault="003B2D99" w:rsidP="002C5735">
            <w:pPr>
              <w:rPr>
                <w:szCs w:val="22"/>
              </w:rPr>
            </w:pPr>
          </w:p>
        </w:tc>
      </w:tr>
      <w:tr w:rsidR="003B2D99" w:rsidRPr="006C31A2" w:rsidTr="002C5735">
        <w:trPr>
          <w:cantSplit/>
        </w:trPr>
        <w:tc>
          <w:tcPr>
            <w:tcW w:w="0" w:type="auto"/>
          </w:tcPr>
          <w:p w:rsidR="003B2D99" w:rsidRPr="006C31A2" w:rsidRDefault="003B2D99" w:rsidP="002C5735">
            <w:pPr>
              <w:rPr>
                <w:b/>
                <w:szCs w:val="22"/>
              </w:rPr>
            </w:pPr>
          </w:p>
        </w:tc>
        <w:tc>
          <w:tcPr>
            <w:tcW w:w="0" w:type="auto"/>
          </w:tcPr>
          <w:p w:rsidR="003B2D99" w:rsidRPr="006C31A2" w:rsidRDefault="003B2D99" w:rsidP="002C5735">
            <w:pPr>
              <w:rPr>
                <w:szCs w:val="22"/>
              </w:rPr>
            </w:pPr>
            <w:r w:rsidRPr="006C31A2">
              <w:rPr>
                <w:szCs w:val="22"/>
              </w:rPr>
              <w:t xml:space="preserve">          EUR Region</w:t>
            </w:r>
          </w:p>
        </w:tc>
        <w:tc>
          <w:tcPr>
            <w:tcW w:w="1964" w:type="dxa"/>
            <w:shd w:val="clear" w:color="auto" w:fill="FFFFFF"/>
          </w:tcPr>
          <w:p w:rsidR="003B2D99" w:rsidRPr="006C31A2" w:rsidRDefault="003B2D99" w:rsidP="002C5735">
            <w:pPr>
              <w:rPr>
                <w:szCs w:val="22"/>
              </w:rPr>
            </w:pPr>
            <w:r w:rsidRPr="006C31A2">
              <w:rPr>
                <w:szCs w:val="22"/>
              </w:rPr>
              <w:t>State ATM/ ISAVIA</w:t>
            </w:r>
          </w:p>
        </w:tc>
        <w:tc>
          <w:tcPr>
            <w:tcW w:w="1720" w:type="dxa"/>
            <w:shd w:val="clear" w:color="auto" w:fill="FFFFFF"/>
          </w:tcPr>
          <w:p w:rsidR="003B2D99" w:rsidRPr="006C31A2" w:rsidRDefault="003B2D99" w:rsidP="002C5735">
            <w:pPr>
              <w:rPr>
                <w:szCs w:val="22"/>
              </w:rPr>
            </w:pPr>
          </w:p>
        </w:tc>
        <w:tc>
          <w:tcPr>
            <w:tcW w:w="0" w:type="auto"/>
            <w:shd w:val="clear" w:color="auto" w:fill="FFFFFF"/>
          </w:tcPr>
          <w:p w:rsidR="003B2D99" w:rsidRPr="006C31A2" w:rsidRDefault="003B2D99" w:rsidP="002C5735">
            <w:pPr>
              <w:rPr>
                <w:szCs w:val="22"/>
              </w:rPr>
            </w:pPr>
            <w:r w:rsidRPr="006C31A2">
              <w:rPr>
                <w:szCs w:val="22"/>
              </w:rPr>
              <w:t>Completed</w:t>
            </w:r>
          </w:p>
        </w:tc>
      </w:tr>
      <w:tr w:rsidR="003B2D99" w:rsidRPr="00D42869" w:rsidTr="002C5735">
        <w:trPr>
          <w:cantSplit/>
        </w:trPr>
        <w:tc>
          <w:tcPr>
            <w:tcW w:w="0" w:type="auto"/>
          </w:tcPr>
          <w:p w:rsidR="003B2D99" w:rsidRPr="006C31A2" w:rsidRDefault="003B2D99" w:rsidP="002C5735">
            <w:pPr>
              <w:rPr>
                <w:b/>
                <w:szCs w:val="22"/>
              </w:rPr>
            </w:pPr>
          </w:p>
        </w:tc>
        <w:tc>
          <w:tcPr>
            <w:tcW w:w="0" w:type="auto"/>
          </w:tcPr>
          <w:p w:rsidR="003B2D99" w:rsidRPr="006C31A2" w:rsidRDefault="003B2D99" w:rsidP="00EB4C7D">
            <w:pPr>
              <w:rPr>
                <w:szCs w:val="22"/>
              </w:rPr>
            </w:pPr>
            <w:r w:rsidRPr="006C31A2">
              <w:rPr>
                <w:szCs w:val="22"/>
              </w:rPr>
              <w:t xml:space="preserve">          NAT Region</w:t>
            </w:r>
          </w:p>
        </w:tc>
        <w:tc>
          <w:tcPr>
            <w:tcW w:w="1964" w:type="dxa"/>
            <w:shd w:val="clear" w:color="auto" w:fill="FFFFFF"/>
          </w:tcPr>
          <w:p w:rsidR="003B2D99" w:rsidRPr="006C31A2" w:rsidRDefault="003B2D99" w:rsidP="002C5735">
            <w:pPr>
              <w:rPr>
                <w:szCs w:val="22"/>
              </w:rPr>
            </w:pPr>
            <w:r w:rsidRPr="006C31A2">
              <w:rPr>
                <w:szCs w:val="22"/>
              </w:rPr>
              <w:t>FAA/NAV CANADA/ISAVIA</w:t>
            </w:r>
          </w:p>
        </w:tc>
        <w:tc>
          <w:tcPr>
            <w:tcW w:w="1720" w:type="dxa"/>
            <w:shd w:val="clear" w:color="auto" w:fill="FFFFFF"/>
          </w:tcPr>
          <w:p w:rsidR="003B2D99" w:rsidRPr="00EB4C7D" w:rsidRDefault="003B2D99" w:rsidP="002C5735">
            <w:pPr>
              <w:rPr>
                <w:szCs w:val="22"/>
              </w:rPr>
            </w:pPr>
            <w:r w:rsidRPr="00EB4C7D">
              <w:rPr>
                <w:szCs w:val="22"/>
              </w:rPr>
              <w:t>TBD</w:t>
            </w:r>
          </w:p>
        </w:tc>
        <w:tc>
          <w:tcPr>
            <w:tcW w:w="0" w:type="auto"/>
            <w:shd w:val="clear" w:color="auto" w:fill="FFFFFF"/>
          </w:tcPr>
          <w:p w:rsidR="003B2D99" w:rsidRPr="00D42869" w:rsidRDefault="003B2D99" w:rsidP="002C5735">
            <w:pPr>
              <w:rPr>
                <w:szCs w:val="22"/>
              </w:rPr>
            </w:pPr>
          </w:p>
        </w:tc>
      </w:tr>
    </w:tbl>
    <w:p w:rsidR="003B2D99" w:rsidRPr="002F7AD1" w:rsidRDefault="003B2D99" w:rsidP="00937FB9">
      <w:pPr>
        <w:widowControl/>
        <w:tabs>
          <w:tab w:val="left" w:pos="2736"/>
          <w:tab w:val="left" w:pos="5616"/>
        </w:tabs>
        <w:spacing w:line="245" w:lineRule="exact"/>
        <w:rPr>
          <w:kern w:val="1"/>
          <w:szCs w:val="22"/>
          <w:lang w:val="en-US"/>
        </w:rPr>
      </w:pPr>
      <w:r w:rsidRPr="002F7AD1">
        <w:rPr>
          <w:kern w:val="1"/>
          <w:szCs w:val="22"/>
          <w:lang w:val="en-US"/>
        </w:rPr>
        <w:object w:dxaOrig="9360" w:dyaOrig="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2.75pt" o:ole="">
            <v:imagedata r:id="rId9" o:title=""/>
          </v:shape>
          <o:OLEObject Type="Embed" ProgID="Word.Document.8" ShapeID="_x0000_i1025" DrawAspect="Content" ObjectID="_1343128291" r:id="rId10">
            <o:FieldCodes>\s</o:FieldCodes>
          </o:OLEObject>
        </w:object>
      </w:r>
    </w:p>
    <w:sectPr w:rsidR="003B2D99" w:rsidRPr="002F7AD1" w:rsidSect="00A30141">
      <w:headerReference w:type="default" r:id="rId11"/>
      <w:footerReference w:type="default" r:id="rId12"/>
      <w:footnotePr>
        <w:numRestart w:val="eachPage"/>
      </w:footnotePr>
      <w:pgSz w:w="12240" w:h="15840" w:code="1"/>
      <w:pgMar w:top="1440" w:right="720" w:bottom="1440" w:left="720" w:header="720" w:footer="720" w:gutter="0"/>
      <w:pgNumType w:start="1"/>
      <w:cols w:sep="1"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D99" w:rsidRDefault="003B2D99">
      <w:pPr>
        <w:widowControl/>
        <w:spacing w:line="20" w:lineRule="exact"/>
        <w:rPr>
          <w:sz w:val="24"/>
        </w:rPr>
      </w:pPr>
    </w:p>
  </w:endnote>
  <w:endnote w:type="continuationSeparator" w:id="1">
    <w:p w:rsidR="003B2D99" w:rsidRDefault="003B2D99">
      <w:pPr>
        <w:widowControl/>
      </w:pPr>
      <w:r>
        <w:rPr>
          <w:rFonts w:ascii="CG Times" w:hAnsi="CG Times"/>
          <w:sz w:val="24"/>
        </w:rPr>
        <w:t xml:space="preserve"> </w:t>
      </w:r>
    </w:p>
  </w:endnote>
  <w:endnote w:type="continuationNotice" w:id="2">
    <w:p w:rsidR="003B2D99" w:rsidRDefault="003B2D99">
      <w:pPr>
        <w:widowControl/>
      </w:pPr>
      <w:r>
        <w:rPr>
          <w:rFonts w:ascii="CG Times" w:hAnsi="CG Times"/>
          <w:sz w:val="24"/>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fc"/>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algun Gothic">
    <w:panose1 w:val="00000000000000000000"/>
    <w:charset w:val="81"/>
    <w:family w:val="swiss"/>
    <w:notTrueType/>
    <w:pitch w:val="variable"/>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50602020203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99" w:rsidRDefault="003B2D99">
    <w:pPr>
      <w:pStyle w:val="Footer"/>
      <w:jc w:val="center"/>
    </w:pPr>
    <w:r>
      <w:t>B-</w:t>
    </w:r>
    <w:fldSimple w:instr=" PAGE   \* MERGEFORMAT ">
      <w:r>
        <w:rPr>
          <w:noProof/>
        </w:rPr>
        <w:t>11</w:t>
      </w:r>
    </w:fldSimple>
  </w:p>
  <w:p w:rsidR="003B2D99" w:rsidRDefault="003B2D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99" w:rsidRDefault="003B2D99">
    <w:pPr>
      <w:pStyle w:val="Footer"/>
      <w:jc w:val="center"/>
    </w:pPr>
    <w:r>
      <w:t>C-</w:t>
    </w:r>
    <w:fldSimple w:instr=" PAGE   \* MERGEFORMAT ">
      <w:r>
        <w:rPr>
          <w:noProof/>
        </w:rPr>
        <w:t>3</w:t>
      </w:r>
    </w:fldSimple>
  </w:p>
  <w:p w:rsidR="003B2D99" w:rsidRDefault="003B2D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D99" w:rsidRDefault="003B2D99">
      <w:pPr>
        <w:widowControl/>
      </w:pPr>
      <w:r>
        <w:rPr>
          <w:sz w:val="24"/>
        </w:rPr>
        <w:separator/>
      </w:r>
    </w:p>
  </w:footnote>
  <w:footnote w:type="continuationSeparator" w:id="1">
    <w:p w:rsidR="003B2D99" w:rsidRDefault="003B2D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99" w:rsidRDefault="003B2D99" w:rsidP="00323AD9">
    <w:pPr>
      <w:pStyle w:val="Header"/>
      <w:jc w:val="right"/>
    </w:pPr>
    <w:r>
      <w:t>Appendix B</w:t>
    </w:r>
  </w:p>
  <w:p w:rsidR="003B2D99" w:rsidRPr="00323AD9" w:rsidRDefault="003B2D99" w:rsidP="00323AD9">
    <w:pPr>
      <w:pStyle w:val="Header"/>
      <w:jc w:val="right"/>
    </w:pPr>
    <w:r>
      <w:t>Action Item List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99" w:rsidRDefault="003B2D99" w:rsidP="00323AD9">
    <w:pPr>
      <w:pStyle w:val="Header"/>
      <w:jc w:val="right"/>
    </w:pPr>
    <w:r>
      <w:t>Appendix C</w:t>
    </w:r>
  </w:p>
  <w:p w:rsidR="003B2D99" w:rsidRPr="00323AD9" w:rsidRDefault="003B2D99" w:rsidP="00323AD9">
    <w:pPr>
      <w:pStyle w:val="Header"/>
      <w:jc w:val="right"/>
    </w:pPr>
    <w:r>
      <w:t>Cross Polar Planning Chart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614"/>
    <w:multiLevelType w:val="hybridMultilevel"/>
    <w:tmpl w:val="0A92CB4C"/>
    <w:lvl w:ilvl="0" w:tplc="A55C3784">
      <w:start w:val="1"/>
      <w:numFmt w:val="decimal"/>
      <w:lvlText w:val="%1"/>
      <w:lvlJc w:val="left"/>
      <w:pPr>
        <w:tabs>
          <w:tab w:val="num" w:pos="1080"/>
        </w:tabs>
        <w:ind w:left="1080" w:hanging="720"/>
      </w:pPr>
      <w:rPr>
        <w:rFonts w:ascii="Times New Roman" w:eastAsia="Times New Roman" w:hAnsi="Times New Roman" w:cs="Times New Roman"/>
      </w:rPr>
    </w:lvl>
    <w:lvl w:ilvl="1" w:tplc="5156AD44">
      <w:numFmt w:val="none"/>
      <w:lvlText w:val=""/>
      <w:lvlJc w:val="left"/>
      <w:pPr>
        <w:tabs>
          <w:tab w:val="num" w:pos="360"/>
        </w:tabs>
      </w:pPr>
      <w:rPr>
        <w:rFonts w:cs="Times New Roman"/>
      </w:rPr>
    </w:lvl>
    <w:lvl w:ilvl="2" w:tplc="BBB49E5E">
      <w:numFmt w:val="none"/>
      <w:lvlText w:val=""/>
      <w:lvlJc w:val="left"/>
      <w:pPr>
        <w:tabs>
          <w:tab w:val="num" w:pos="360"/>
        </w:tabs>
      </w:pPr>
      <w:rPr>
        <w:rFonts w:cs="Times New Roman"/>
      </w:rPr>
    </w:lvl>
    <w:lvl w:ilvl="3" w:tplc="2946B2EA">
      <w:numFmt w:val="none"/>
      <w:lvlText w:val=""/>
      <w:lvlJc w:val="left"/>
      <w:pPr>
        <w:tabs>
          <w:tab w:val="num" w:pos="360"/>
        </w:tabs>
      </w:pPr>
      <w:rPr>
        <w:rFonts w:cs="Times New Roman"/>
      </w:rPr>
    </w:lvl>
    <w:lvl w:ilvl="4" w:tplc="6C48A81A">
      <w:numFmt w:val="none"/>
      <w:lvlText w:val=""/>
      <w:lvlJc w:val="left"/>
      <w:pPr>
        <w:tabs>
          <w:tab w:val="num" w:pos="360"/>
        </w:tabs>
      </w:pPr>
      <w:rPr>
        <w:rFonts w:cs="Times New Roman"/>
      </w:rPr>
    </w:lvl>
    <w:lvl w:ilvl="5" w:tplc="71C4FF6C">
      <w:numFmt w:val="none"/>
      <w:lvlText w:val=""/>
      <w:lvlJc w:val="left"/>
      <w:pPr>
        <w:tabs>
          <w:tab w:val="num" w:pos="360"/>
        </w:tabs>
      </w:pPr>
      <w:rPr>
        <w:rFonts w:cs="Times New Roman"/>
      </w:rPr>
    </w:lvl>
    <w:lvl w:ilvl="6" w:tplc="79B8F1A6">
      <w:numFmt w:val="none"/>
      <w:lvlText w:val=""/>
      <w:lvlJc w:val="left"/>
      <w:pPr>
        <w:tabs>
          <w:tab w:val="num" w:pos="360"/>
        </w:tabs>
      </w:pPr>
      <w:rPr>
        <w:rFonts w:cs="Times New Roman"/>
      </w:rPr>
    </w:lvl>
    <w:lvl w:ilvl="7" w:tplc="1300672A">
      <w:numFmt w:val="none"/>
      <w:lvlText w:val=""/>
      <w:lvlJc w:val="left"/>
      <w:pPr>
        <w:tabs>
          <w:tab w:val="num" w:pos="360"/>
        </w:tabs>
      </w:pPr>
      <w:rPr>
        <w:rFonts w:cs="Times New Roman"/>
      </w:rPr>
    </w:lvl>
    <w:lvl w:ilvl="8" w:tplc="35A4333E">
      <w:numFmt w:val="none"/>
      <w:lvlText w:val=""/>
      <w:lvlJc w:val="left"/>
      <w:pPr>
        <w:tabs>
          <w:tab w:val="num" w:pos="360"/>
        </w:tabs>
      </w:pPr>
      <w:rPr>
        <w:rFonts w:cs="Times New Roman"/>
      </w:rPr>
    </w:lvl>
  </w:abstractNum>
  <w:abstractNum w:abstractNumId="1">
    <w:nsid w:val="02D97A34"/>
    <w:multiLevelType w:val="hybridMultilevel"/>
    <w:tmpl w:val="AE289F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3476DDD"/>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36621A9"/>
    <w:multiLevelType w:val="hybridMultilevel"/>
    <w:tmpl w:val="33BADC02"/>
    <w:lvl w:ilvl="0" w:tplc="9ED621D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3B44257"/>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41F37D5"/>
    <w:multiLevelType w:val="hybridMultilevel"/>
    <w:tmpl w:val="62C23F4E"/>
    <w:lvl w:ilvl="0" w:tplc="E3641C1E">
      <w:start w:val="1"/>
      <w:numFmt w:val="decimal"/>
      <w:lvlText w:val="9.%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6F93FD8"/>
    <w:multiLevelType w:val="hybridMultilevel"/>
    <w:tmpl w:val="F6D4B39E"/>
    <w:lvl w:ilvl="0" w:tplc="57A82A74">
      <w:start w:val="1"/>
      <w:numFmt w:val="decimal"/>
      <w:lvlText w:val="2.%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8346B12"/>
    <w:multiLevelType w:val="hybridMultilevel"/>
    <w:tmpl w:val="ADE25DBC"/>
    <w:lvl w:ilvl="0" w:tplc="D178878C">
      <w:start w:val="1"/>
      <w:numFmt w:val="decimal"/>
      <w:lvlText w:val="7.%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B4A4CA3"/>
    <w:multiLevelType w:val="hybridMultilevel"/>
    <w:tmpl w:val="7D46761A"/>
    <w:lvl w:ilvl="0" w:tplc="BBB8F8A0">
      <w:start w:val="1"/>
      <w:numFmt w:val="decimal"/>
      <w:lvlText w:val="5.%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BD17368"/>
    <w:multiLevelType w:val="hybridMultilevel"/>
    <w:tmpl w:val="3F7C0C0E"/>
    <w:lvl w:ilvl="0" w:tplc="340C2CA2">
      <w:start w:val="1"/>
      <w:numFmt w:val="decimal"/>
      <w:lvlText w:val="1.%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0E674AC5"/>
    <w:multiLevelType w:val="hybridMultilevel"/>
    <w:tmpl w:val="901C0C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4EE1B1F"/>
    <w:multiLevelType w:val="hybridMultilevel"/>
    <w:tmpl w:val="26923CF2"/>
    <w:lvl w:ilvl="0" w:tplc="44BC3D46">
      <w:start w:val="1"/>
      <w:numFmt w:val="lowerLetter"/>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58536D5"/>
    <w:multiLevelType w:val="hybridMultilevel"/>
    <w:tmpl w:val="8564F496"/>
    <w:lvl w:ilvl="0" w:tplc="E46E16F0">
      <w:start w:val="1"/>
      <w:numFmt w:val="decimal"/>
      <w:lvlText w:val="6.%1."/>
      <w:lvlJc w:val="left"/>
      <w:pPr>
        <w:tabs>
          <w:tab w:val="num" w:pos="1930"/>
        </w:tabs>
        <w:ind w:left="1930" w:hanging="360"/>
      </w:pPr>
      <w:rPr>
        <w:rFonts w:cs="Times New Roman" w:hint="default"/>
      </w:rPr>
    </w:lvl>
    <w:lvl w:ilvl="1" w:tplc="04090003">
      <w:start w:val="1"/>
      <w:numFmt w:val="bullet"/>
      <w:lvlText w:val="o"/>
      <w:lvlJc w:val="left"/>
      <w:pPr>
        <w:tabs>
          <w:tab w:val="num" w:pos="2650"/>
        </w:tabs>
        <w:ind w:left="2650" w:hanging="360"/>
      </w:pPr>
      <w:rPr>
        <w:rFonts w:ascii="Courier New" w:hAnsi="Courier New" w:hint="default"/>
      </w:rPr>
    </w:lvl>
    <w:lvl w:ilvl="2" w:tplc="04090005">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3">
    <w:nsid w:val="16E0495B"/>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19E10F6B"/>
    <w:multiLevelType w:val="hybridMultilevel"/>
    <w:tmpl w:val="6DDACEF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BCD4EDC"/>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1C2311BD"/>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1C7A3CE9"/>
    <w:multiLevelType w:val="hybridMultilevel"/>
    <w:tmpl w:val="08701B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D3F37E6"/>
    <w:multiLevelType w:val="hybridMultilevel"/>
    <w:tmpl w:val="7E527D8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02B5832"/>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216C76A8"/>
    <w:multiLevelType w:val="hybridMultilevel"/>
    <w:tmpl w:val="D2E8AFA8"/>
    <w:lvl w:ilvl="0" w:tplc="04090001">
      <w:start w:val="1"/>
      <w:numFmt w:val="bullet"/>
      <w:lvlText w:val=""/>
      <w:lvlJc w:val="left"/>
      <w:pPr>
        <w:tabs>
          <w:tab w:val="num" w:pos="1930"/>
        </w:tabs>
        <w:ind w:left="1930" w:hanging="360"/>
      </w:pPr>
      <w:rPr>
        <w:rFonts w:ascii="Symbol" w:hAnsi="Symbol" w:hint="default"/>
      </w:rPr>
    </w:lvl>
    <w:lvl w:ilvl="1" w:tplc="04090003">
      <w:start w:val="1"/>
      <w:numFmt w:val="bullet"/>
      <w:lvlText w:val="o"/>
      <w:lvlJc w:val="left"/>
      <w:pPr>
        <w:tabs>
          <w:tab w:val="num" w:pos="2650"/>
        </w:tabs>
        <w:ind w:left="2650" w:hanging="360"/>
      </w:pPr>
      <w:rPr>
        <w:rFonts w:ascii="Courier New" w:hAnsi="Courier New" w:hint="default"/>
      </w:rPr>
    </w:lvl>
    <w:lvl w:ilvl="2" w:tplc="04090005">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21">
    <w:nsid w:val="22694108"/>
    <w:multiLevelType w:val="hybridMultilevel"/>
    <w:tmpl w:val="19924B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2958435D"/>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2E8B3856"/>
    <w:multiLevelType w:val="hybridMultilevel"/>
    <w:tmpl w:val="E0F818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F434E29"/>
    <w:multiLevelType w:val="hybridMultilevel"/>
    <w:tmpl w:val="81B0CFEC"/>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25">
    <w:nsid w:val="336D18C3"/>
    <w:multiLevelType w:val="hybridMultilevel"/>
    <w:tmpl w:val="59EE9C48"/>
    <w:lvl w:ilvl="0" w:tplc="367A61A4">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339471EC"/>
    <w:multiLevelType w:val="hybridMultilevel"/>
    <w:tmpl w:val="5978BC08"/>
    <w:lvl w:ilvl="0" w:tplc="56661FD6">
      <w:start w:val="1"/>
      <w:numFmt w:val="decimal"/>
      <w:lvlText w:val="3.%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35E70A7B"/>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3BFC7934"/>
    <w:multiLevelType w:val="hybridMultilevel"/>
    <w:tmpl w:val="2ED4FC66"/>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29">
    <w:nsid w:val="3C0A013F"/>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3182DE7"/>
    <w:multiLevelType w:val="hybridMultilevel"/>
    <w:tmpl w:val="8ADA5F08"/>
    <w:lvl w:ilvl="0" w:tplc="D97040A4">
      <w:start w:val="1"/>
      <w:numFmt w:val="decimal"/>
      <w:lvlText w:val="8.%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44104AB2"/>
    <w:multiLevelType w:val="hybridMultilevel"/>
    <w:tmpl w:val="8F367E7C"/>
    <w:lvl w:ilvl="0" w:tplc="E46E16F0">
      <w:start w:val="1"/>
      <w:numFmt w:val="decimal"/>
      <w:lvlText w:val="6.%1."/>
      <w:lvlJc w:val="left"/>
      <w:pPr>
        <w:tabs>
          <w:tab w:val="num" w:pos="1930"/>
        </w:tabs>
        <w:ind w:left="1930" w:hanging="360"/>
      </w:pPr>
      <w:rPr>
        <w:rFonts w:cs="Times New Roman" w:hint="default"/>
      </w:rPr>
    </w:lvl>
    <w:lvl w:ilvl="1" w:tplc="04090003">
      <w:start w:val="1"/>
      <w:numFmt w:val="bullet"/>
      <w:lvlText w:val="o"/>
      <w:lvlJc w:val="left"/>
      <w:pPr>
        <w:tabs>
          <w:tab w:val="num" w:pos="2650"/>
        </w:tabs>
        <w:ind w:left="2650" w:hanging="360"/>
      </w:pPr>
      <w:rPr>
        <w:rFonts w:ascii="Courier New" w:hAnsi="Courier New" w:hint="default"/>
      </w:rPr>
    </w:lvl>
    <w:lvl w:ilvl="2" w:tplc="04090005">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32">
    <w:nsid w:val="4CDB249B"/>
    <w:multiLevelType w:val="hybridMultilevel"/>
    <w:tmpl w:val="1A0A3EC0"/>
    <w:lvl w:ilvl="0" w:tplc="04090001">
      <w:start w:val="1"/>
      <w:numFmt w:val="bullet"/>
      <w:lvlText w:val=""/>
      <w:lvlJc w:val="left"/>
      <w:pPr>
        <w:tabs>
          <w:tab w:val="num" w:pos="2640"/>
        </w:tabs>
        <w:ind w:left="2640" w:hanging="360"/>
      </w:pPr>
      <w:rPr>
        <w:rFonts w:ascii="Symbol" w:hAnsi="Symbol" w:hint="default"/>
      </w:rPr>
    </w:lvl>
    <w:lvl w:ilvl="1" w:tplc="04090003" w:tentative="1">
      <w:start w:val="1"/>
      <w:numFmt w:val="bullet"/>
      <w:lvlText w:val="o"/>
      <w:lvlJc w:val="left"/>
      <w:pPr>
        <w:tabs>
          <w:tab w:val="num" w:pos="3360"/>
        </w:tabs>
        <w:ind w:left="3360" w:hanging="360"/>
      </w:pPr>
      <w:rPr>
        <w:rFonts w:ascii="Courier New" w:hAnsi="Courier New" w:hint="default"/>
      </w:rPr>
    </w:lvl>
    <w:lvl w:ilvl="2" w:tplc="04090005" w:tentative="1">
      <w:start w:val="1"/>
      <w:numFmt w:val="bullet"/>
      <w:lvlText w:val=""/>
      <w:lvlJc w:val="left"/>
      <w:pPr>
        <w:tabs>
          <w:tab w:val="num" w:pos="4080"/>
        </w:tabs>
        <w:ind w:left="4080" w:hanging="360"/>
      </w:pPr>
      <w:rPr>
        <w:rFonts w:ascii="Wingdings" w:hAnsi="Wingdings" w:hint="default"/>
      </w:rPr>
    </w:lvl>
    <w:lvl w:ilvl="3" w:tplc="04090001" w:tentative="1">
      <w:start w:val="1"/>
      <w:numFmt w:val="bullet"/>
      <w:lvlText w:val=""/>
      <w:lvlJc w:val="left"/>
      <w:pPr>
        <w:tabs>
          <w:tab w:val="num" w:pos="4800"/>
        </w:tabs>
        <w:ind w:left="4800" w:hanging="360"/>
      </w:pPr>
      <w:rPr>
        <w:rFonts w:ascii="Symbol" w:hAnsi="Symbol" w:hint="default"/>
      </w:rPr>
    </w:lvl>
    <w:lvl w:ilvl="4" w:tplc="04090003" w:tentative="1">
      <w:start w:val="1"/>
      <w:numFmt w:val="bullet"/>
      <w:lvlText w:val="o"/>
      <w:lvlJc w:val="left"/>
      <w:pPr>
        <w:tabs>
          <w:tab w:val="num" w:pos="5520"/>
        </w:tabs>
        <w:ind w:left="5520" w:hanging="360"/>
      </w:pPr>
      <w:rPr>
        <w:rFonts w:ascii="Courier New" w:hAnsi="Courier New" w:hint="default"/>
      </w:rPr>
    </w:lvl>
    <w:lvl w:ilvl="5" w:tplc="04090005" w:tentative="1">
      <w:start w:val="1"/>
      <w:numFmt w:val="bullet"/>
      <w:lvlText w:val=""/>
      <w:lvlJc w:val="left"/>
      <w:pPr>
        <w:tabs>
          <w:tab w:val="num" w:pos="6240"/>
        </w:tabs>
        <w:ind w:left="6240" w:hanging="360"/>
      </w:pPr>
      <w:rPr>
        <w:rFonts w:ascii="Wingdings" w:hAnsi="Wingdings" w:hint="default"/>
      </w:rPr>
    </w:lvl>
    <w:lvl w:ilvl="6" w:tplc="04090001" w:tentative="1">
      <w:start w:val="1"/>
      <w:numFmt w:val="bullet"/>
      <w:lvlText w:val=""/>
      <w:lvlJc w:val="left"/>
      <w:pPr>
        <w:tabs>
          <w:tab w:val="num" w:pos="6960"/>
        </w:tabs>
        <w:ind w:left="6960" w:hanging="360"/>
      </w:pPr>
      <w:rPr>
        <w:rFonts w:ascii="Symbol" w:hAnsi="Symbol" w:hint="default"/>
      </w:rPr>
    </w:lvl>
    <w:lvl w:ilvl="7" w:tplc="04090003" w:tentative="1">
      <w:start w:val="1"/>
      <w:numFmt w:val="bullet"/>
      <w:lvlText w:val="o"/>
      <w:lvlJc w:val="left"/>
      <w:pPr>
        <w:tabs>
          <w:tab w:val="num" w:pos="7680"/>
        </w:tabs>
        <w:ind w:left="7680" w:hanging="360"/>
      </w:pPr>
      <w:rPr>
        <w:rFonts w:ascii="Courier New" w:hAnsi="Courier New" w:hint="default"/>
      </w:rPr>
    </w:lvl>
    <w:lvl w:ilvl="8" w:tplc="04090005" w:tentative="1">
      <w:start w:val="1"/>
      <w:numFmt w:val="bullet"/>
      <w:lvlText w:val=""/>
      <w:lvlJc w:val="left"/>
      <w:pPr>
        <w:tabs>
          <w:tab w:val="num" w:pos="8400"/>
        </w:tabs>
        <w:ind w:left="8400" w:hanging="360"/>
      </w:pPr>
      <w:rPr>
        <w:rFonts w:ascii="Wingdings" w:hAnsi="Wingdings" w:hint="default"/>
      </w:rPr>
    </w:lvl>
  </w:abstractNum>
  <w:abstractNum w:abstractNumId="33">
    <w:nsid w:val="52695F5A"/>
    <w:multiLevelType w:val="multilevel"/>
    <w:tmpl w:val="8BACD2C8"/>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nsid w:val="53AC4041"/>
    <w:multiLevelType w:val="multilevel"/>
    <w:tmpl w:val="19F2CF40"/>
    <w:lvl w:ilvl="0">
      <w:start w:val="1"/>
      <w:numFmt w:val="decimal"/>
      <w:lvlText w:val="%1"/>
      <w:lvlJc w:val="left"/>
      <w:pPr>
        <w:tabs>
          <w:tab w:val="num" w:pos="720"/>
        </w:tabs>
        <w:ind w:left="720" w:hanging="720"/>
      </w:pPr>
      <w:rPr>
        <w:rFonts w:cs="Times New Roman" w:hint="default"/>
      </w:rPr>
    </w:lvl>
    <w:lvl w:ilvl="1">
      <w:start w:val="1"/>
      <w:numFmt w:val="decimal"/>
      <w:lvlText w:val="2.%2."/>
      <w:lvlJc w:val="left"/>
      <w:pPr>
        <w:tabs>
          <w:tab w:val="num" w:pos="720"/>
        </w:tabs>
        <w:ind w:left="720" w:hanging="720"/>
      </w:pPr>
      <w:rPr>
        <w:rFonts w:cs="Times New Roman" w:hint="default"/>
      </w:rPr>
    </w:lvl>
    <w:lvl w:ilvl="2">
      <w:start w:val="1"/>
      <w:numFmt w:val="lowerLetter"/>
      <w:lvlText w:val="%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nsid w:val="53B57B09"/>
    <w:multiLevelType w:val="hybridMultilevel"/>
    <w:tmpl w:val="9E3C0842"/>
    <w:lvl w:ilvl="0" w:tplc="0C66E012">
      <w:start w:val="1"/>
      <w:numFmt w:val="decimal"/>
      <w:lvlText w:val="5.%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9D86A90"/>
    <w:multiLevelType w:val="hybridMultilevel"/>
    <w:tmpl w:val="DB1A1C6E"/>
    <w:lvl w:ilvl="0" w:tplc="D77425B8">
      <w:start w:val="1"/>
      <w:numFmt w:val="decimal"/>
      <w:lvlText w:val="10.%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18742D6"/>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24F38F1"/>
    <w:multiLevelType w:val="hybridMultilevel"/>
    <w:tmpl w:val="68CCBD46"/>
    <w:lvl w:ilvl="0" w:tplc="E79E380A">
      <w:start w:val="1"/>
      <w:numFmt w:val="decimal"/>
      <w:lvlText w:val="4.%1"/>
      <w:lvlJc w:val="left"/>
      <w:pPr>
        <w:tabs>
          <w:tab w:val="num" w:pos="1930"/>
        </w:tabs>
        <w:ind w:left="1930" w:hanging="360"/>
      </w:pPr>
      <w:rPr>
        <w:rFonts w:cs="Times New Roman" w:hint="default"/>
      </w:rPr>
    </w:lvl>
    <w:lvl w:ilvl="1" w:tplc="04090003">
      <w:start w:val="1"/>
      <w:numFmt w:val="bullet"/>
      <w:lvlText w:val="o"/>
      <w:lvlJc w:val="left"/>
      <w:pPr>
        <w:tabs>
          <w:tab w:val="num" w:pos="2650"/>
        </w:tabs>
        <w:ind w:left="2650" w:hanging="360"/>
      </w:pPr>
      <w:rPr>
        <w:rFonts w:ascii="Courier New" w:hAnsi="Courier New" w:hint="default"/>
      </w:rPr>
    </w:lvl>
    <w:lvl w:ilvl="2" w:tplc="04090005">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39">
    <w:nsid w:val="69A11DD3"/>
    <w:multiLevelType w:val="hybridMultilevel"/>
    <w:tmpl w:val="1BCCA57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1">
      <w:start w:val="1"/>
      <w:numFmt w:val="bullet"/>
      <w:lvlText w:val=""/>
      <w:lvlJc w:val="left"/>
      <w:pPr>
        <w:tabs>
          <w:tab w:val="num" w:pos="3240"/>
        </w:tabs>
        <w:ind w:left="3240" w:hanging="360"/>
      </w:pPr>
      <w:rPr>
        <w:rFonts w:ascii="Symbol" w:hAnsi="Symbol"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0">
    <w:nsid w:val="6A6C09F3"/>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6C7C128D"/>
    <w:multiLevelType w:val="hybridMultilevel"/>
    <w:tmpl w:val="AFA8561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0F831BC"/>
    <w:multiLevelType w:val="hybridMultilevel"/>
    <w:tmpl w:val="65B2E66C"/>
    <w:lvl w:ilvl="0" w:tplc="76A0540C">
      <w:start w:val="1"/>
      <w:numFmt w:val="decimal"/>
      <w:lvlText w:val="1.%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20D2934"/>
    <w:multiLevelType w:val="hybridMultilevel"/>
    <w:tmpl w:val="C2389A5C"/>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4">
    <w:nsid w:val="72F60946"/>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738C04C7"/>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74844D02"/>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0"/>
  </w:num>
  <w:num w:numId="2">
    <w:abstractNumId w:val="11"/>
  </w:num>
  <w:num w:numId="3">
    <w:abstractNumId w:val="43"/>
  </w:num>
  <w:num w:numId="4">
    <w:abstractNumId w:val="41"/>
  </w:num>
  <w:num w:numId="5">
    <w:abstractNumId w:val="14"/>
  </w:num>
  <w:num w:numId="6">
    <w:abstractNumId w:val="18"/>
  </w:num>
  <w:num w:numId="7">
    <w:abstractNumId w:val="32"/>
  </w:num>
  <w:num w:numId="8">
    <w:abstractNumId w:val="3"/>
  </w:num>
  <w:num w:numId="9">
    <w:abstractNumId w:val="9"/>
  </w:num>
  <w:num w:numId="10">
    <w:abstractNumId w:val="6"/>
  </w:num>
  <w:num w:numId="11">
    <w:abstractNumId w:val="26"/>
  </w:num>
  <w:num w:numId="12">
    <w:abstractNumId w:val="24"/>
  </w:num>
  <w:num w:numId="13">
    <w:abstractNumId w:val="39"/>
  </w:num>
  <w:num w:numId="14">
    <w:abstractNumId w:val="28"/>
  </w:num>
  <w:num w:numId="15">
    <w:abstractNumId w:val="38"/>
  </w:num>
  <w:num w:numId="16">
    <w:abstractNumId w:val="35"/>
  </w:num>
  <w:num w:numId="17">
    <w:abstractNumId w:val="31"/>
  </w:num>
  <w:num w:numId="18">
    <w:abstractNumId w:val="12"/>
  </w:num>
  <w:num w:numId="19">
    <w:abstractNumId w:val="8"/>
  </w:num>
  <w:num w:numId="20">
    <w:abstractNumId w:val="16"/>
  </w:num>
  <w:num w:numId="21">
    <w:abstractNumId w:val="19"/>
  </w:num>
  <w:num w:numId="22">
    <w:abstractNumId w:val="27"/>
  </w:num>
  <w:num w:numId="23">
    <w:abstractNumId w:val="22"/>
  </w:num>
  <w:num w:numId="24">
    <w:abstractNumId w:val="13"/>
  </w:num>
  <w:num w:numId="25">
    <w:abstractNumId w:val="2"/>
  </w:num>
  <w:num w:numId="26">
    <w:abstractNumId w:val="29"/>
  </w:num>
  <w:num w:numId="27">
    <w:abstractNumId w:val="7"/>
  </w:num>
  <w:num w:numId="28">
    <w:abstractNumId w:val="30"/>
  </w:num>
  <w:num w:numId="29">
    <w:abstractNumId w:val="46"/>
  </w:num>
  <w:num w:numId="30">
    <w:abstractNumId w:val="4"/>
  </w:num>
  <w:num w:numId="31">
    <w:abstractNumId w:val="40"/>
  </w:num>
  <w:num w:numId="32">
    <w:abstractNumId w:val="44"/>
  </w:num>
  <w:num w:numId="33">
    <w:abstractNumId w:val="37"/>
  </w:num>
  <w:num w:numId="34">
    <w:abstractNumId w:val="15"/>
  </w:num>
  <w:num w:numId="35">
    <w:abstractNumId w:val="23"/>
  </w:num>
  <w:num w:numId="36">
    <w:abstractNumId w:val="5"/>
  </w:num>
  <w:num w:numId="37">
    <w:abstractNumId w:val="36"/>
  </w:num>
  <w:num w:numId="38">
    <w:abstractNumId w:val="45"/>
  </w:num>
  <w:num w:numId="39">
    <w:abstractNumId w:val="33"/>
  </w:num>
  <w:num w:numId="40">
    <w:abstractNumId w:val="0"/>
  </w:num>
  <w:num w:numId="41">
    <w:abstractNumId w:val="34"/>
  </w:num>
  <w:num w:numId="42">
    <w:abstractNumId w:val="42"/>
  </w:num>
  <w:num w:numId="43">
    <w:abstractNumId w:val="25"/>
  </w:num>
  <w:num w:numId="44">
    <w:abstractNumId w:val="1"/>
  </w:num>
  <w:num w:numId="45">
    <w:abstractNumId w:val="21"/>
  </w:num>
  <w:num w:numId="46">
    <w:abstractNumId w:val="17"/>
  </w:num>
  <w:num w:numId="47">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footnotePr>
    <w:numRestart w:val="eachPage"/>
    <w:footnote w:id="0"/>
    <w:footnote w:id="1"/>
  </w:footnotePr>
  <w:endnotePr>
    <w:endnote w:id="0"/>
    <w:endnote w:id="1"/>
    <w:endnote w:id="2"/>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F19"/>
    <w:rsid w:val="00001AD0"/>
    <w:rsid w:val="000061C0"/>
    <w:rsid w:val="000077C5"/>
    <w:rsid w:val="0001659C"/>
    <w:rsid w:val="000305B7"/>
    <w:rsid w:val="000320E5"/>
    <w:rsid w:val="00034BFB"/>
    <w:rsid w:val="00036C60"/>
    <w:rsid w:val="000407BE"/>
    <w:rsid w:val="00041609"/>
    <w:rsid w:val="000529DE"/>
    <w:rsid w:val="00057B5E"/>
    <w:rsid w:val="00061512"/>
    <w:rsid w:val="00063848"/>
    <w:rsid w:val="00063D4B"/>
    <w:rsid w:val="0007107A"/>
    <w:rsid w:val="00071CA7"/>
    <w:rsid w:val="00072C23"/>
    <w:rsid w:val="000837FE"/>
    <w:rsid w:val="0009040F"/>
    <w:rsid w:val="0009072B"/>
    <w:rsid w:val="0009456E"/>
    <w:rsid w:val="00097427"/>
    <w:rsid w:val="00097BD1"/>
    <w:rsid w:val="000A6CB1"/>
    <w:rsid w:val="000C3F19"/>
    <w:rsid w:val="000D4A18"/>
    <w:rsid w:val="000E4098"/>
    <w:rsid w:val="000F3B3F"/>
    <w:rsid w:val="000F571D"/>
    <w:rsid w:val="00104CF4"/>
    <w:rsid w:val="00107FDE"/>
    <w:rsid w:val="001167A8"/>
    <w:rsid w:val="00122A17"/>
    <w:rsid w:val="00132AE2"/>
    <w:rsid w:val="00137D3A"/>
    <w:rsid w:val="001461CA"/>
    <w:rsid w:val="00147DCC"/>
    <w:rsid w:val="0016143E"/>
    <w:rsid w:val="0016256F"/>
    <w:rsid w:val="00175E81"/>
    <w:rsid w:val="001834AF"/>
    <w:rsid w:val="00183553"/>
    <w:rsid w:val="00184DAA"/>
    <w:rsid w:val="0018587D"/>
    <w:rsid w:val="001956DF"/>
    <w:rsid w:val="001A6D66"/>
    <w:rsid w:val="001A713C"/>
    <w:rsid w:val="001B1AF2"/>
    <w:rsid w:val="001B55E8"/>
    <w:rsid w:val="001B7705"/>
    <w:rsid w:val="001C45FF"/>
    <w:rsid w:val="001D0C20"/>
    <w:rsid w:val="001D0E63"/>
    <w:rsid w:val="001D3669"/>
    <w:rsid w:val="001D5FA8"/>
    <w:rsid w:val="001E26CD"/>
    <w:rsid w:val="001F18E6"/>
    <w:rsid w:val="001F3DF5"/>
    <w:rsid w:val="00203841"/>
    <w:rsid w:val="00210BF4"/>
    <w:rsid w:val="002147DC"/>
    <w:rsid w:val="002159D9"/>
    <w:rsid w:val="0021762F"/>
    <w:rsid w:val="00220073"/>
    <w:rsid w:val="00224D71"/>
    <w:rsid w:val="00230CF0"/>
    <w:rsid w:val="00240D7E"/>
    <w:rsid w:val="00241C6F"/>
    <w:rsid w:val="00242259"/>
    <w:rsid w:val="0025078E"/>
    <w:rsid w:val="0025294B"/>
    <w:rsid w:val="002532EC"/>
    <w:rsid w:val="00253FC7"/>
    <w:rsid w:val="002568FF"/>
    <w:rsid w:val="00262810"/>
    <w:rsid w:val="00263A87"/>
    <w:rsid w:val="00277AC6"/>
    <w:rsid w:val="0028245E"/>
    <w:rsid w:val="0028400E"/>
    <w:rsid w:val="00284B20"/>
    <w:rsid w:val="00287137"/>
    <w:rsid w:val="00296860"/>
    <w:rsid w:val="002A4FDF"/>
    <w:rsid w:val="002B4821"/>
    <w:rsid w:val="002B5577"/>
    <w:rsid w:val="002B6680"/>
    <w:rsid w:val="002C31CC"/>
    <w:rsid w:val="002C5735"/>
    <w:rsid w:val="002C7529"/>
    <w:rsid w:val="002D03E6"/>
    <w:rsid w:val="002D0AEA"/>
    <w:rsid w:val="002D1CBF"/>
    <w:rsid w:val="002D29DA"/>
    <w:rsid w:val="002D6F3F"/>
    <w:rsid w:val="002D7806"/>
    <w:rsid w:val="002E0C20"/>
    <w:rsid w:val="002E1094"/>
    <w:rsid w:val="002E18D4"/>
    <w:rsid w:val="002F0918"/>
    <w:rsid w:val="002F1108"/>
    <w:rsid w:val="002F2925"/>
    <w:rsid w:val="002F5C0A"/>
    <w:rsid w:val="002F6069"/>
    <w:rsid w:val="002F7AD1"/>
    <w:rsid w:val="00302F14"/>
    <w:rsid w:val="00315505"/>
    <w:rsid w:val="00323AD9"/>
    <w:rsid w:val="003261AE"/>
    <w:rsid w:val="00333046"/>
    <w:rsid w:val="003363E6"/>
    <w:rsid w:val="00340771"/>
    <w:rsid w:val="00341F61"/>
    <w:rsid w:val="0034217E"/>
    <w:rsid w:val="00344478"/>
    <w:rsid w:val="00347E73"/>
    <w:rsid w:val="0035015F"/>
    <w:rsid w:val="00354278"/>
    <w:rsid w:val="003618D0"/>
    <w:rsid w:val="0036526D"/>
    <w:rsid w:val="00365478"/>
    <w:rsid w:val="00366181"/>
    <w:rsid w:val="00373D26"/>
    <w:rsid w:val="00375F8D"/>
    <w:rsid w:val="0039435F"/>
    <w:rsid w:val="0039618B"/>
    <w:rsid w:val="00396C96"/>
    <w:rsid w:val="003A3968"/>
    <w:rsid w:val="003A4F90"/>
    <w:rsid w:val="003B2D99"/>
    <w:rsid w:val="003B366B"/>
    <w:rsid w:val="003C29BF"/>
    <w:rsid w:val="003C68A0"/>
    <w:rsid w:val="003C704C"/>
    <w:rsid w:val="003E03D3"/>
    <w:rsid w:val="003E0B79"/>
    <w:rsid w:val="003E34C5"/>
    <w:rsid w:val="003E3619"/>
    <w:rsid w:val="003E56BA"/>
    <w:rsid w:val="003F2768"/>
    <w:rsid w:val="00404B71"/>
    <w:rsid w:val="004053E1"/>
    <w:rsid w:val="0041043D"/>
    <w:rsid w:val="00411A67"/>
    <w:rsid w:val="00413CEA"/>
    <w:rsid w:val="00420986"/>
    <w:rsid w:val="004260AD"/>
    <w:rsid w:val="00431B7E"/>
    <w:rsid w:val="0043369B"/>
    <w:rsid w:val="0043674B"/>
    <w:rsid w:val="004402A7"/>
    <w:rsid w:val="00442177"/>
    <w:rsid w:val="00446C40"/>
    <w:rsid w:val="00456D29"/>
    <w:rsid w:val="00467D70"/>
    <w:rsid w:val="004706F4"/>
    <w:rsid w:val="004765B3"/>
    <w:rsid w:val="0047730F"/>
    <w:rsid w:val="00483DC2"/>
    <w:rsid w:val="00484C90"/>
    <w:rsid w:val="00485296"/>
    <w:rsid w:val="00491479"/>
    <w:rsid w:val="00492C9E"/>
    <w:rsid w:val="004A59AE"/>
    <w:rsid w:val="004A6901"/>
    <w:rsid w:val="004A7566"/>
    <w:rsid w:val="004A7B55"/>
    <w:rsid w:val="004B5F37"/>
    <w:rsid w:val="004B77FF"/>
    <w:rsid w:val="004C2A4F"/>
    <w:rsid w:val="004C46A3"/>
    <w:rsid w:val="004D10F9"/>
    <w:rsid w:val="004D2E39"/>
    <w:rsid w:val="004F04AB"/>
    <w:rsid w:val="004F1A11"/>
    <w:rsid w:val="00501A1E"/>
    <w:rsid w:val="00512D6A"/>
    <w:rsid w:val="00513318"/>
    <w:rsid w:val="00525477"/>
    <w:rsid w:val="00526CF1"/>
    <w:rsid w:val="00531052"/>
    <w:rsid w:val="00532D3C"/>
    <w:rsid w:val="00533C2E"/>
    <w:rsid w:val="00560D6F"/>
    <w:rsid w:val="00560E95"/>
    <w:rsid w:val="005714DC"/>
    <w:rsid w:val="00572B13"/>
    <w:rsid w:val="00582AAF"/>
    <w:rsid w:val="0058432C"/>
    <w:rsid w:val="00584CD5"/>
    <w:rsid w:val="00595259"/>
    <w:rsid w:val="0059587F"/>
    <w:rsid w:val="00595A74"/>
    <w:rsid w:val="00597AFC"/>
    <w:rsid w:val="005A4DD0"/>
    <w:rsid w:val="005A4E84"/>
    <w:rsid w:val="005A563A"/>
    <w:rsid w:val="005A5B09"/>
    <w:rsid w:val="005A65A0"/>
    <w:rsid w:val="005C0DE6"/>
    <w:rsid w:val="005D298A"/>
    <w:rsid w:val="005D5113"/>
    <w:rsid w:val="005E124E"/>
    <w:rsid w:val="005E4305"/>
    <w:rsid w:val="005F05A6"/>
    <w:rsid w:val="005F05B5"/>
    <w:rsid w:val="00601940"/>
    <w:rsid w:val="00606C0B"/>
    <w:rsid w:val="00607A76"/>
    <w:rsid w:val="00613313"/>
    <w:rsid w:val="00617900"/>
    <w:rsid w:val="0062263A"/>
    <w:rsid w:val="006356BC"/>
    <w:rsid w:val="00635C1E"/>
    <w:rsid w:val="0063710D"/>
    <w:rsid w:val="00637F83"/>
    <w:rsid w:val="00650223"/>
    <w:rsid w:val="00660B4A"/>
    <w:rsid w:val="006621FC"/>
    <w:rsid w:val="006676F3"/>
    <w:rsid w:val="00667BE4"/>
    <w:rsid w:val="006707FB"/>
    <w:rsid w:val="00675FB2"/>
    <w:rsid w:val="006805F8"/>
    <w:rsid w:val="00681A7A"/>
    <w:rsid w:val="00687782"/>
    <w:rsid w:val="0069579D"/>
    <w:rsid w:val="00696345"/>
    <w:rsid w:val="00697A2A"/>
    <w:rsid w:val="006B51A6"/>
    <w:rsid w:val="006C31A2"/>
    <w:rsid w:val="006C7BAB"/>
    <w:rsid w:val="006D5227"/>
    <w:rsid w:val="006E6395"/>
    <w:rsid w:val="006F3338"/>
    <w:rsid w:val="006F3CA1"/>
    <w:rsid w:val="00700714"/>
    <w:rsid w:val="00701C64"/>
    <w:rsid w:val="007027C9"/>
    <w:rsid w:val="00703BA7"/>
    <w:rsid w:val="007055C9"/>
    <w:rsid w:val="0072026A"/>
    <w:rsid w:val="00721AF9"/>
    <w:rsid w:val="00724A90"/>
    <w:rsid w:val="007257DA"/>
    <w:rsid w:val="00745DAC"/>
    <w:rsid w:val="00751C72"/>
    <w:rsid w:val="00763116"/>
    <w:rsid w:val="0077023F"/>
    <w:rsid w:val="00772D6A"/>
    <w:rsid w:val="0077623C"/>
    <w:rsid w:val="007770FC"/>
    <w:rsid w:val="00781E15"/>
    <w:rsid w:val="0079025E"/>
    <w:rsid w:val="0079254D"/>
    <w:rsid w:val="00794B74"/>
    <w:rsid w:val="007A09E9"/>
    <w:rsid w:val="007A47EB"/>
    <w:rsid w:val="007A5B21"/>
    <w:rsid w:val="007B6EDD"/>
    <w:rsid w:val="007C5917"/>
    <w:rsid w:val="007D2256"/>
    <w:rsid w:val="007E1C76"/>
    <w:rsid w:val="007E291E"/>
    <w:rsid w:val="007E3A81"/>
    <w:rsid w:val="007F047D"/>
    <w:rsid w:val="007F127A"/>
    <w:rsid w:val="00803759"/>
    <w:rsid w:val="00812B68"/>
    <w:rsid w:val="00814159"/>
    <w:rsid w:val="00821F1E"/>
    <w:rsid w:val="00824294"/>
    <w:rsid w:val="008256B6"/>
    <w:rsid w:val="0083578D"/>
    <w:rsid w:val="00846686"/>
    <w:rsid w:val="00851944"/>
    <w:rsid w:val="00857145"/>
    <w:rsid w:val="00861127"/>
    <w:rsid w:val="00873751"/>
    <w:rsid w:val="00875F95"/>
    <w:rsid w:val="00876381"/>
    <w:rsid w:val="00880DC2"/>
    <w:rsid w:val="00880F20"/>
    <w:rsid w:val="00881D28"/>
    <w:rsid w:val="00883E37"/>
    <w:rsid w:val="008A094A"/>
    <w:rsid w:val="008A2697"/>
    <w:rsid w:val="008A6F8D"/>
    <w:rsid w:val="008B4DD9"/>
    <w:rsid w:val="008B51D0"/>
    <w:rsid w:val="008C0DC6"/>
    <w:rsid w:val="008C6009"/>
    <w:rsid w:val="008C6ACE"/>
    <w:rsid w:val="008D33FD"/>
    <w:rsid w:val="008D41F8"/>
    <w:rsid w:val="008D7B9B"/>
    <w:rsid w:val="008F7F07"/>
    <w:rsid w:val="00900840"/>
    <w:rsid w:val="0091090F"/>
    <w:rsid w:val="00911D6A"/>
    <w:rsid w:val="00915C24"/>
    <w:rsid w:val="00921C58"/>
    <w:rsid w:val="0092384D"/>
    <w:rsid w:val="00937FB9"/>
    <w:rsid w:val="00952D5D"/>
    <w:rsid w:val="00965967"/>
    <w:rsid w:val="00970A28"/>
    <w:rsid w:val="00971438"/>
    <w:rsid w:val="00976A9B"/>
    <w:rsid w:val="00985A67"/>
    <w:rsid w:val="00994C3F"/>
    <w:rsid w:val="009978AA"/>
    <w:rsid w:val="009A7C44"/>
    <w:rsid w:val="009C6884"/>
    <w:rsid w:val="009D1100"/>
    <w:rsid w:val="009D422A"/>
    <w:rsid w:val="009E33B7"/>
    <w:rsid w:val="009E3BD3"/>
    <w:rsid w:val="009F7B86"/>
    <w:rsid w:val="00A00BE0"/>
    <w:rsid w:val="00A05E24"/>
    <w:rsid w:val="00A076F8"/>
    <w:rsid w:val="00A07EF5"/>
    <w:rsid w:val="00A1721B"/>
    <w:rsid w:val="00A22F34"/>
    <w:rsid w:val="00A23212"/>
    <w:rsid w:val="00A30141"/>
    <w:rsid w:val="00A33BCA"/>
    <w:rsid w:val="00A40C3C"/>
    <w:rsid w:val="00A43D7D"/>
    <w:rsid w:val="00A4483A"/>
    <w:rsid w:val="00A44CEB"/>
    <w:rsid w:val="00A50009"/>
    <w:rsid w:val="00A54986"/>
    <w:rsid w:val="00A54BFA"/>
    <w:rsid w:val="00A56B0A"/>
    <w:rsid w:val="00A57E6D"/>
    <w:rsid w:val="00A6111C"/>
    <w:rsid w:val="00A63F5D"/>
    <w:rsid w:val="00A65480"/>
    <w:rsid w:val="00A81322"/>
    <w:rsid w:val="00A84A87"/>
    <w:rsid w:val="00A8618C"/>
    <w:rsid w:val="00AA1B78"/>
    <w:rsid w:val="00AA31DB"/>
    <w:rsid w:val="00AA44CB"/>
    <w:rsid w:val="00AB6C98"/>
    <w:rsid w:val="00AC2CF1"/>
    <w:rsid w:val="00AC4EDD"/>
    <w:rsid w:val="00AD0075"/>
    <w:rsid w:val="00AE1FC0"/>
    <w:rsid w:val="00AE3023"/>
    <w:rsid w:val="00AF7AE5"/>
    <w:rsid w:val="00B05495"/>
    <w:rsid w:val="00B1547E"/>
    <w:rsid w:val="00B161E6"/>
    <w:rsid w:val="00B30911"/>
    <w:rsid w:val="00B320CA"/>
    <w:rsid w:val="00B3320D"/>
    <w:rsid w:val="00B34C2A"/>
    <w:rsid w:val="00B42532"/>
    <w:rsid w:val="00B44949"/>
    <w:rsid w:val="00B45049"/>
    <w:rsid w:val="00B451F1"/>
    <w:rsid w:val="00B51F5C"/>
    <w:rsid w:val="00B52938"/>
    <w:rsid w:val="00B54180"/>
    <w:rsid w:val="00B5505F"/>
    <w:rsid w:val="00B627DE"/>
    <w:rsid w:val="00B62C55"/>
    <w:rsid w:val="00B64C31"/>
    <w:rsid w:val="00B72251"/>
    <w:rsid w:val="00B840D4"/>
    <w:rsid w:val="00B92A0B"/>
    <w:rsid w:val="00B92BC4"/>
    <w:rsid w:val="00B953F9"/>
    <w:rsid w:val="00B964FB"/>
    <w:rsid w:val="00BA211A"/>
    <w:rsid w:val="00BA399C"/>
    <w:rsid w:val="00BB0F55"/>
    <w:rsid w:val="00BB2545"/>
    <w:rsid w:val="00BB2EEA"/>
    <w:rsid w:val="00BB4C5A"/>
    <w:rsid w:val="00BB4E83"/>
    <w:rsid w:val="00BB6383"/>
    <w:rsid w:val="00BC2EB2"/>
    <w:rsid w:val="00BC5941"/>
    <w:rsid w:val="00BD5E00"/>
    <w:rsid w:val="00BD7582"/>
    <w:rsid w:val="00BE0E2E"/>
    <w:rsid w:val="00BE2E14"/>
    <w:rsid w:val="00BF2808"/>
    <w:rsid w:val="00BF7601"/>
    <w:rsid w:val="00BF7DC2"/>
    <w:rsid w:val="00C037F0"/>
    <w:rsid w:val="00C16759"/>
    <w:rsid w:val="00C43F0D"/>
    <w:rsid w:val="00C45A41"/>
    <w:rsid w:val="00C4672D"/>
    <w:rsid w:val="00C47861"/>
    <w:rsid w:val="00C60EC1"/>
    <w:rsid w:val="00C64413"/>
    <w:rsid w:val="00C6441D"/>
    <w:rsid w:val="00C64441"/>
    <w:rsid w:val="00C66161"/>
    <w:rsid w:val="00C71C37"/>
    <w:rsid w:val="00C74F3E"/>
    <w:rsid w:val="00C907B4"/>
    <w:rsid w:val="00C948E6"/>
    <w:rsid w:val="00C97CF8"/>
    <w:rsid w:val="00CA0BD4"/>
    <w:rsid w:val="00CB4DE8"/>
    <w:rsid w:val="00CC6956"/>
    <w:rsid w:val="00CD1552"/>
    <w:rsid w:val="00CD2F8A"/>
    <w:rsid w:val="00CE008E"/>
    <w:rsid w:val="00CE3AF4"/>
    <w:rsid w:val="00CE6B00"/>
    <w:rsid w:val="00CF7D48"/>
    <w:rsid w:val="00D1133D"/>
    <w:rsid w:val="00D140C4"/>
    <w:rsid w:val="00D20CF9"/>
    <w:rsid w:val="00D22F7F"/>
    <w:rsid w:val="00D31A8D"/>
    <w:rsid w:val="00D32F40"/>
    <w:rsid w:val="00D330A1"/>
    <w:rsid w:val="00D34843"/>
    <w:rsid w:val="00D35DC9"/>
    <w:rsid w:val="00D42869"/>
    <w:rsid w:val="00D42BB6"/>
    <w:rsid w:val="00D4384A"/>
    <w:rsid w:val="00D46F4C"/>
    <w:rsid w:val="00D51EB2"/>
    <w:rsid w:val="00D6247A"/>
    <w:rsid w:val="00D63752"/>
    <w:rsid w:val="00D64417"/>
    <w:rsid w:val="00D67E9B"/>
    <w:rsid w:val="00D70765"/>
    <w:rsid w:val="00D73C9D"/>
    <w:rsid w:val="00D755E0"/>
    <w:rsid w:val="00D770C6"/>
    <w:rsid w:val="00D81966"/>
    <w:rsid w:val="00D9201E"/>
    <w:rsid w:val="00D9676A"/>
    <w:rsid w:val="00DA4DB5"/>
    <w:rsid w:val="00DB05B5"/>
    <w:rsid w:val="00DB2F44"/>
    <w:rsid w:val="00DC552A"/>
    <w:rsid w:val="00DC58DF"/>
    <w:rsid w:val="00DD0A8F"/>
    <w:rsid w:val="00DD1513"/>
    <w:rsid w:val="00DD5C00"/>
    <w:rsid w:val="00E05694"/>
    <w:rsid w:val="00E2230C"/>
    <w:rsid w:val="00E2675A"/>
    <w:rsid w:val="00E26C6B"/>
    <w:rsid w:val="00E337A2"/>
    <w:rsid w:val="00E358FE"/>
    <w:rsid w:val="00E41856"/>
    <w:rsid w:val="00E41C1E"/>
    <w:rsid w:val="00E41D9D"/>
    <w:rsid w:val="00E52A2B"/>
    <w:rsid w:val="00E547CC"/>
    <w:rsid w:val="00E549C9"/>
    <w:rsid w:val="00E57891"/>
    <w:rsid w:val="00E61639"/>
    <w:rsid w:val="00E62EE1"/>
    <w:rsid w:val="00E634C1"/>
    <w:rsid w:val="00E64DB6"/>
    <w:rsid w:val="00E818AD"/>
    <w:rsid w:val="00E83EF2"/>
    <w:rsid w:val="00E84EA7"/>
    <w:rsid w:val="00E92430"/>
    <w:rsid w:val="00E92A2D"/>
    <w:rsid w:val="00E93EA3"/>
    <w:rsid w:val="00EA4F92"/>
    <w:rsid w:val="00EA728D"/>
    <w:rsid w:val="00EB4C7D"/>
    <w:rsid w:val="00EC023E"/>
    <w:rsid w:val="00EC5986"/>
    <w:rsid w:val="00EE0A2F"/>
    <w:rsid w:val="00EE15BA"/>
    <w:rsid w:val="00EE7BE8"/>
    <w:rsid w:val="00F01A96"/>
    <w:rsid w:val="00F1192B"/>
    <w:rsid w:val="00F12448"/>
    <w:rsid w:val="00F14D03"/>
    <w:rsid w:val="00F1772E"/>
    <w:rsid w:val="00F21221"/>
    <w:rsid w:val="00F23775"/>
    <w:rsid w:val="00F25410"/>
    <w:rsid w:val="00F26881"/>
    <w:rsid w:val="00F35D08"/>
    <w:rsid w:val="00F44A50"/>
    <w:rsid w:val="00F5049C"/>
    <w:rsid w:val="00F5342A"/>
    <w:rsid w:val="00F53E3C"/>
    <w:rsid w:val="00F55034"/>
    <w:rsid w:val="00F57081"/>
    <w:rsid w:val="00F62113"/>
    <w:rsid w:val="00F74D5C"/>
    <w:rsid w:val="00F75323"/>
    <w:rsid w:val="00F7696D"/>
    <w:rsid w:val="00F83962"/>
    <w:rsid w:val="00F8396B"/>
    <w:rsid w:val="00F8418D"/>
    <w:rsid w:val="00F85A35"/>
    <w:rsid w:val="00F86271"/>
    <w:rsid w:val="00F86C42"/>
    <w:rsid w:val="00F9377D"/>
    <w:rsid w:val="00F93C20"/>
    <w:rsid w:val="00F94FDF"/>
    <w:rsid w:val="00F972C7"/>
    <w:rsid w:val="00FA1323"/>
    <w:rsid w:val="00FA2C35"/>
    <w:rsid w:val="00FA5934"/>
    <w:rsid w:val="00FA5B16"/>
    <w:rsid w:val="00FB1781"/>
    <w:rsid w:val="00FB23C8"/>
    <w:rsid w:val="00FB701C"/>
    <w:rsid w:val="00FB7AD3"/>
    <w:rsid w:val="00FC3D4C"/>
    <w:rsid w:val="00FC4FFF"/>
    <w:rsid w:val="00FD1347"/>
    <w:rsid w:val="00FD5756"/>
    <w:rsid w:val="00FE19A5"/>
    <w:rsid w:val="00FF6445"/>
    <w:rsid w:val="00FF6A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81"/>
    <w:pPr>
      <w:widowControl w:val="0"/>
      <w:overflowPunct w:val="0"/>
      <w:autoSpaceDE w:val="0"/>
      <w:autoSpaceDN w:val="0"/>
      <w:adjustRightInd w:val="0"/>
      <w:textAlignment w:val="baseline"/>
    </w:pPr>
    <w:rPr>
      <w:szCs w:val="20"/>
      <w:lang w:val="en-GB"/>
    </w:rPr>
  </w:style>
  <w:style w:type="paragraph" w:styleId="Heading1">
    <w:name w:val="heading 1"/>
    <w:basedOn w:val="Normal"/>
    <w:next w:val="Normal"/>
    <w:link w:val="Heading1Char"/>
    <w:uiPriority w:val="99"/>
    <w:qFormat/>
    <w:rsid w:val="00FA5934"/>
    <w:pPr>
      <w:outlineLvl w:val="0"/>
    </w:pPr>
    <w:rPr>
      <w:sz w:val="24"/>
    </w:rPr>
  </w:style>
  <w:style w:type="paragraph" w:styleId="Heading2">
    <w:name w:val="heading 2"/>
    <w:basedOn w:val="Normal"/>
    <w:next w:val="Normal"/>
    <w:link w:val="Heading2Char"/>
    <w:uiPriority w:val="99"/>
    <w:qFormat/>
    <w:rsid w:val="00FA5934"/>
    <w:pPr>
      <w:outlineLvl w:val="1"/>
    </w:pPr>
    <w:rPr>
      <w:sz w:val="24"/>
    </w:rPr>
  </w:style>
  <w:style w:type="paragraph" w:styleId="Heading3">
    <w:name w:val="heading 3"/>
    <w:basedOn w:val="Normal"/>
    <w:next w:val="Normal"/>
    <w:link w:val="Heading3Char"/>
    <w:uiPriority w:val="99"/>
    <w:qFormat/>
    <w:rsid w:val="00FA5934"/>
    <w:pPr>
      <w:outlineLvl w:val="2"/>
    </w:pPr>
    <w:rPr>
      <w:sz w:val="24"/>
    </w:rPr>
  </w:style>
  <w:style w:type="paragraph" w:styleId="Heading4">
    <w:name w:val="heading 4"/>
    <w:basedOn w:val="Normal"/>
    <w:next w:val="Normal"/>
    <w:link w:val="Heading4Char"/>
    <w:uiPriority w:val="99"/>
    <w:qFormat/>
    <w:rsid w:val="00FA5934"/>
    <w:pPr>
      <w:outlineLvl w:val="3"/>
    </w:pPr>
    <w:rPr>
      <w:sz w:val="24"/>
    </w:rPr>
  </w:style>
  <w:style w:type="paragraph" w:styleId="Heading5">
    <w:name w:val="heading 5"/>
    <w:basedOn w:val="Normal"/>
    <w:next w:val="Normal"/>
    <w:link w:val="Heading5Char"/>
    <w:uiPriority w:val="99"/>
    <w:qFormat/>
    <w:rsid w:val="00FA5934"/>
    <w:pPr>
      <w:outlineLvl w:val="4"/>
    </w:pPr>
    <w:rPr>
      <w:sz w:val="24"/>
    </w:rPr>
  </w:style>
  <w:style w:type="paragraph" w:styleId="Heading6">
    <w:name w:val="heading 6"/>
    <w:basedOn w:val="Normal"/>
    <w:next w:val="Normal"/>
    <w:link w:val="Heading6Char"/>
    <w:uiPriority w:val="99"/>
    <w:qFormat/>
    <w:rsid w:val="00FA5934"/>
    <w:pPr>
      <w:outlineLvl w:val="5"/>
    </w:pPr>
    <w:rPr>
      <w:sz w:val="24"/>
    </w:rPr>
  </w:style>
  <w:style w:type="paragraph" w:styleId="Heading7">
    <w:name w:val="heading 7"/>
    <w:basedOn w:val="Normal"/>
    <w:next w:val="Normal"/>
    <w:link w:val="Heading7Char"/>
    <w:uiPriority w:val="99"/>
    <w:qFormat/>
    <w:rsid w:val="00FA5934"/>
    <w:pPr>
      <w:outlineLvl w:val="6"/>
    </w:pPr>
    <w:rPr>
      <w:sz w:val="24"/>
    </w:rPr>
  </w:style>
  <w:style w:type="paragraph" w:styleId="Heading8">
    <w:name w:val="heading 8"/>
    <w:basedOn w:val="Normal"/>
    <w:next w:val="Normal"/>
    <w:link w:val="Heading8Char"/>
    <w:uiPriority w:val="99"/>
    <w:qFormat/>
    <w:rsid w:val="00FA5934"/>
    <w:pPr>
      <w:outlineLvl w:val="7"/>
    </w:pPr>
    <w:rPr>
      <w:sz w:val="24"/>
    </w:rPr>
  </w:style>
  <w:style w:type="paragraph" w:styleId="Heading9">
    <w:name w:val="heading 9"/>
    <w:basedOn w:val="Normal"/>
    <w:next w:val="NormalIndent"/>
    <w:link w:val="Heading9Char"/>
    <w:uiPriority w:val="99"/>
    <w:qFormat/>
    <w:rsid w:val="00FA5934"/>
    <w:pPr>
      <w:keepNext/>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GB"/>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GB"/>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semiHidden/>
    <w:locked/>
    <w:rPr>
      <w:rFonts w:ascii="Calibri" w:hAnsi="Calibri" w:cs="Times New Roman"/>
      <w:b/>
      <w:bCs/>
      <w:lang w:val="en-GB"/>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Pr>
      <w:rFonts w:ascii="Cambria" w:hAnsi="Cambria" w:cs="Times New Roman"/>
      <w:lang w:val="en-GB"/>
    </w:rPr>
  </w:style>
  <w:style w:type="paragraph" w:styleId="EndnoteText">
    <w:name w:val="endnote text"/>
    <w:basedOn w:val="Normal"/>
    <w:link w:val="EndnoteTextChar"/>
    <w:uiPriority w:val="99"/>
    <w:semiHidden/>
    <w:rsid w:val="00FA5934"/>
    <w:rPr>
      <w:sz w:val="24"/>
    </w:rPr>
  </w:style>
  <w:style w:type="character" w:customStyle="1" w:styleId="EndnoteTextChar">
    <w:name w:val="Endnote Text Char"/>
    <w:basedOn w:val="DefaultParagraphFont"/>
    <w:link w:val="EndnoteText"/>
    <w:uiPriority w:val="99"/>
    <w:semiHidden/>
    <w:locked/>
    <w:rPr>
      <w:rFonts w:cs="Times New Roman"/>
      <w:sz w:val="20"/>
      <w:szCs w:val="20"/>
      <w:lang w:val="en-GB"/>
    </w:rPr>
  </w:style>
  <w:style w:type="character" w:styleId="EndnoteReference">
    <w:name w:val="endnote reference"/>
    <w:basedOn w:val="DefaultParagraphFont"/>
    <w:uiPriority w:val="99"/>
    <w:semiHidden/>
    <w:rsid w:val="00FA5934"/>
    <w:rPr>
      <w:rFonts w:cs="Times New Roman"/>
      <w:sz w:val="21"/>
      <w:vertAlign w:val="superscript"/>
    </w:rPr>
  </w:style>
  <w:style w:type="paragraph" w:styleId="FootnoteText">
    <w:name w:val="footnote text"/>
    <w:basedOn w:val="Normal"/>
    <w:link w:val="FootnoteTextChar"/>
    <w:uiPriority w:val="99"/>
    <w:rsid w:val="00FA5934"/>
    <w:rPr>
      <w:sz w:val="24"/>
    </w:rPr>
  </w:style>
  <w:style w:type="character" w:customStyle="1" w:styleId="FootnoteTextChar">
    <w:name w:val="Footnote Text Char"/>
    <w:basedOn w:val="DefaultParagraphFont"/>
    <w:link w:val="FootnoteText"/>
    <w:uiPriority w:val="99"/>
    <w:locked/>
    <w:rsid w:val="00A30141"/>
    <w:rPr>
      <w:rFonts w:cs="Times New Roman"/>
      <w:sz w:val="24"/>
      <w:lang w:val="en-GB"/>
    </w:rPr>
  </w:style>
  <w:style w:type="character" w:styleId="FootnoteReference">
    <w:name w:val="footnote reference"/>
    <w:basedOn w:val="DefaultParagraphFont"/>
    <w:uiPriority w:val="99"/>
    <w:rsid w:val="00FA5934"/>
    <w:rPr>
      <w:rFonts w:cs="Times New Roman"/>
      <w:sz w:val="21"/>
      <w:vertAlign w:val="superscript"/>
    </w:rPr>
  </w:style>
  <w:style w:type="paragraph" w:customStyle="1" w:styleId="p1">
    <w:name w:val="p1"/>
    <w:uiPriority w:val="99"/>
    <w:rsid w:val="00FA5934"/>
    <w:pPr>
      <w:widowControl w:val="0"/>
      <w:tabs>
        <w:tab w:val="left" w:pos="-720"/>
        <w:tab w:val="left" w:pos="0"/>
      </w:tabs>
      <w:overflowPunct w:val="0"/>
      <w:autoSpaceDE w:val="0"/>
      <w:autoSpaceDN w:val="0"/>
      <w:adjustRightInd w:val="0"/>
      <w:ind w:left="720" w:hanging="720"/>
      <w:textAlignment w:val="baseline"/>
    </w:pPr>
    <w:rPr>
      <w:szCs w:val="20"/>
    </w:rPr>
  </w:style>
  <w:style w:type="paragraph" w:customStyle="1" w:styleId="p2">
    <w:name w:val="p2"/>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8">
    <w:name w:val="p8"/>
    <w:uiPriority w:val="99"/>
    <w:rsid w:val="00FA5934"/>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Cs w:val="20"/>
    </w:rPr>
  </w:style>
  <w:style w:type="paragraph" w:customStyle="1" w:styleId="L1">
    <w:name w:val="L1"/>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4">
    <w:name w:val="p4"/>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5">
    <w:name w:val="p5"/>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6">
    <w:name w:val="p6"/>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3">
    <w:name w:val="p3"/>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7">
    <w:name w:val="p7"/>
    <w:uiPriority w:val="99"/>
    <w:rsid w:val="00FA5934"/>
    <w:pPr>
      <w:widowControl w:val="0"/>
      <w:tabs>
        <w:tab w:val="left" w:pos="-720"/>
        <w:tab w:val="left" w:pos="0"/>
        <w:tab w:val="left" w:pos="720"/>
        <w:tab w:val="left" w:pos="1440"/>
      </w:tabs>
      <w:overflowPunct w:val="0"/>
      <w:autoSpaceDE w:val="0"/>
      <w:autoSpaceDN w:val="0"/>
      <w:adjustRightInd w:val="0"/>
      <w:ind w:left="1915" w:hanging="475"/>
      <w:textAlignment w:val="baseline"/>
    </w:pPr>
    <w:rPr>
      <w:szCs w:val="20"/>
    </w:rPr>
  </w:style>
  <w:style w:type="paragraph" w:customStyle="1" w:styleId="D1">
    <w:name w:val="D1"/>
    <w:uiPriority w:val="99"/>
    <w:rsid w:val="00FA5934"/>
    <w:pPr>
      <w:widowControl w:val="0"/>
      <w:tabs>
        <w:tab w:val="left" w:pos="-720"/>
      </w:tabs>
      <w:overflowPunct w:val="0"/>
      <w:autoSpaceDE w:val="0"/>
      <w:autoSpaceDN w:val="0"/>
      <w:adjustRightInd w:val="0"/>
      <w:textAlignment w:val="baseline"/>
    </w:pPr>
    <w:rPr>
      <w:szCs w:val="20"/>
    </w:rPr>
  </w:style>
  <w:style w:type="paragraph" w:styleId="TOC1">
    <w:name w:val="toc 1"/>
    <w:basedOn w:val="Normal"/>
    <w:next w:val="Normal"/>
    <w:uiPriority w:val="99"/>
    <w:semiHidden/>
    <w:rsid w:val="00FA5934"/>
    <w:pPr>
      <w:tabs>
        <w:tab w:val="right" w:leader="dot" w:pos="9360"/>
      </w:tabs>
      <w:spacing w:before="480"/>
      <w:ind w:left="720" w:right="720" w:hanging="720"/>
    </w:pPr>
    <w:rPr>
      <w:lang w:val="en-US"/>
    </w:rPr>
  </w:style>
  <w:style w:type="paragraph" w:styleId="TOC2">
    <w:name w:val="toc 2"/>
    <w:basedOn w:val="Normal"/>
    <w:next w:val="Normal"/>
    <w:uiPriority w:val="99"/>
    <w:semiHidden/>
    <w:rsid w:val="00FA5934"/>
    <w:pPr>
      <w:tabs>
        <w:tab w:val="right" w:leader="dot" w:pos="9360"/>
      </w:tabs>
      <w:ind w:left="720" w:right="720"/>
    </w:pPr>
    <w:rPr>
      <w:lang w:val="en-US"/>
    </w:rPr>
  </w:style>
  <w:style w:type="paragraph" w:styleId="TOC3">
    <w:name w:val="toc 3"/>
    <w:basedOn w:val="Normal"/>
    <w:next w:val="Normal"/>
    <w:uiPriority w:val="99"/>
    <w:semiHidden/>
    <w:rsid w:val="00FA5934"/>
    <w:pPr>
      <w:tabs>
        <w:tab w:val="right" w:leader="dot" w:pos="9360"/>
      </w:tabs>
      <w:ind w:left="720" w:right="720"/>
    </w:pPr>
    <w:rPr>
      <w:lang w:val="en-US"/>
    </w:rPr>
  </w:style>
  <w:style w:type="paragraph" w:styleId="TOC4">
    <w:name w:val="toc 4"/>
    <w:basedOn w:val="Normal"/>
    <w:next w:val="Normal"/>
    <w:uiPriority w:val="99"/>
    <w:semiHidden/>
    <w:rsid w:val="00FA5934"/>
    <w:pPr>
      <w:tabs>
        <w:tab w:val="right" w:leader="dot" w:pos="9360"/>
      </w:tabs>
      <w:ind w:left="720" w:right="720"/>
    </w:pPr>
    <w:rPr>
      <w:lang w:val="en-US"/>
    </w:rPr>
  </w:style>
  <w:style w:type="paragraph" w:styleId="TOC5">
    <w:name w:val="toc 5"/>
    <w:basedOn w:val="Normal"/>
    <w:next w:val="Normal"/>
    <w:uiPriority w:val="99"/>
    <w:semiHidden/>
    <w:rsid w:val="00FA5934"/>
    <w:pPr>
      <w:tabs>
        <w:tab w:val="right" w:leader="dot" w:pos="9360"/>
      </w:tabs>
      <w:ind w:left="720" w:right="720"/>
    </w:pPr>
    <w:rPr>
      <w:lang w:val="en-US"/>
    </w:rPr>
  </w:style>
  <w:style w:type="paragraph" w:styleId="TOC6">
    <w:name w:val="toc 6"/>
    <w:basedOn w:val="Normal"/>
    <w:next w:val="Normal"/>
    <w:uiPriority w:val="99"/>
    <w:semiHidden/>
    <w:rsid w:val="00FA5934"/>
    <w:pPr>
      <w:tabs>
        <w:tab w:val="right" w:pos="9360"/>
      </w:tabs>
      <w:ind w:left="720" w:hanging="720"/>
    </w:pPr>
    <w:rPr>
      <w:lang w:val="en-US"/>
    </w:rPr>
  </w:style>
  <w:style w:type="paragraph" w:styleId="TOC7">
    <w:name w:val="toc 7"/>
    <w:basedOn w:val="Normal"/>
    <w:next w:val="Normal"/>
    <w:uiPriority w:val="99"/>
    <w:semiHidden/>
    <w:rsid w:val="00FA5934"/>
    <w:pPr>
      <w:ind w:left="720" w:hanging="720"/>
    </w:pPr>
    <w:rPr>
      <w:lang w:val="en-US"/>
    </w:rPr>
  </w:style>
  <w:style w:type="paragraph" w:styleId="TOC8">
    <w:name w:val="toc 8"/>
    <w:basedOn w:val="Normal"/>
    <w:next w:val="Normal"/>
    <w:uiPriority w:val="99"/>
    <w:semiHidden/>
    <w:rsid w:val="00FA5934"/>
    <w:pPr>
      <w:tabs>
        <w:tab w:val="right" w:pos="9360"/>
      </w:tabs>
      <w:ind w:left="720" w:hanging="720"/>
    </w:pPr>
    <w:rPr>
      <w:lang w:val="en-US"/>
    </w:rPr>
  </w:style>
  <w:style w:type="paragraph" w:styleId="TOC9">
    <w:name w:val="toc 9"/>
    <w:basedOn w:val="Normal"/>
    <w:next w:val="Normal"/>
    <w:uiPriority w:val="99"/>
    <w:semiHidden/>
    <w:rsid w:val="00FA5934"/>
    <w:pPr>
      <w:tabs>
        <w:tab w:val="right" w:leader="dot" w:pos="9360"/>
      </w:tabs>
      <w:ind w:left="720" w:hanging="720"/>
    </w:pPr>
    <w:rPr>
      <w:lang w:val="en-US"/>
    </w:rPr>
  </w:style>
  <w:style w:type="paragraph" w:styleId="Index1">
    <w:name w:val="index 1"/>
    <w:basedOn w:val="Normal"/>
    <w:next w:val="Normal"/>
    <w:uiPriority w:val="99"/>
    <w:semiHidden/>
    <w:rsid w:val="00FA5934"/>
    <w:pPr>
      <w:tabs>
        <w:tab w:val="right" w:leader="dot" w:pos="9360"/>
      </w:tabs>
      <w:ind w:left="720" w:hanging="720"/>
    </w:pPr>
    <w:rPr>
      <w:lang w:val="en-US"/>
    </w:rPr>
  </w:style>
  <w:style w:type="paragraph" w:styleId="Index2">
    <w:name w:val="index 2"/>
    <w:basedOn w:val="Normal"/>
    <w:next w:val="Normal"/>
    <w:uiPriority w:val="99"/>
    <w:semiHidden/>
    <w:rsid w:val="00FA5934"/>
    <w:pPr>
      <w:tabs>
        <w:tab w:val="right" w:leader="dot" w:pos="9360"/>
      </w:tabs>
      <w:ind w:left="720"/>
    </w:pPr>
    <w:rPr>
      <w:lang w:val="en-US"/>
    </w:rPr>
  </w:style>
  <w:style w:type="paragraph" w:styleId="TOAHeading">
    <w:name w:val="toa heading"/>
    <w:basedOn w:val="Normal"/>
    <w:next w:val="Normal"/>
    <w:uiPriority w:val="99"/>
    <w:semiHidden/>
    <w:rsid w:val="00FA5934"/>
    <w:pPr>
      <w:tabs>
        <w:tab w:val="right" w:pos="9360"/>
      </w:tabs>
    </w:pPr>
    <w:rPr>
      <w:lang w:val="en-US"/>
    </w:rPr>
  </w:style>
  <w:style w:type="paragraph" w:styleId="Caption">
    <w:name w:val="caption"/>
    <w:basedOn w:val="Normal"/>
    <w:next w:val="Normal"/>
    <w:uiPriority w:val="99"/>
    <w:qFormat/>
    <w:rsid w:val="00FA5934"/>
    <w:rPr>
      <w:sz w:val="24"/>
    </w:rPr>
  </w:style>
  <w:style w:type="character" w:customStyle="1" w:styleId="EquationCaption">
    <w:name w:val="_Equation Caption"/>
    <w:uiPriority w:val="99"/>
    <w:rsid w:val="00FA5934"/>
    <w:rPr>
      <w:sz w:val="21"/>
    </w:rPr>
  </w:style>
  <w:style w:type="paragraph" w:styleId="NormalIndent">
    <w:name w:val="Normal Indent"/>
    <w:basedOn w:val="Normal"/>
    <w:uiPriority w:val="99"/>
    <w:rsid w:val="00FA5934"/>
    <w:pPr>
      <w:ind w:left="851"/>
    </w:pPr>
  </w:style>
  <w:style w:type="paragraph" w:styleId="Header">
    <w:name w:val="header"/>
    <w:basedOn w:val="Normal"/>
    <w:link w:val="HeaderChar"/>
    <w:uiPriority w:val="99"/>
    <w:rsid w:val="00FA5934"/>
    <w:pPr>
      <w:tabs>
        <w:tab w:val="center" w:pos="4252"/>
        <w:tab w:val="right" w:pos="8504"/>
      </w:tabs>
    </w:pPr>
  </w:style>
  <w:style w:type="character" w:customStyle="1" w:styleId="HeaderChar">
    <w:name w:val="Header Char"/>
    <w:basedOn w:val="DefaultParagraphFont"/>
    <w:link w:val="Header"/>
    <w:uiPriority w:val="99"/>
    <w:semiHidden/>
    <w:locked/>
    <w:rPr>
      <w:rFonts w:cs="Times New Roman"/>
      <w:sz w:val="20"/>
      <w:szCs w:val="20"/>
      <w:lang w:val="en-GB"/>
    </w:rPr>
  </w:style>
  <w:style w:type="paragraph" w:styleId="Footer">
    <w:name w:val="footer"/>
    <w:basedOn w:val="Normal"/>
    <w:link w:val="FooterChar"/>
    <w:uiPriority w:val="99"/>
    <w:rsid w:val="00FA5934"/>
    <w:pPr>
      <w:tabs>
        <w:tab w:val="center" w:pos="4252"/>
        <w:tab w:val="right" w:pos="8504"/>
      </w:tabs>
    </w:pPr>
  </w:style>
  <w:style w:type="character" w:customStyle="1" w:styleId="FooterChar">
    <w:name w:val="Footer Char"/>
    <w:basedOn w:val="DefaultParagraphFont"/>
    <w:link w:val="Footer"/>
    <w:uiPriority w:val="99"/>
    <w:locked/>
    <w:rsid w:val="00E92430"/>
    <w:rPr>
      <w:rFonts w:cs="Times New Roman"/>
      <w:sz w:val="22"/>
      <w:lang w:val="en-GB" w:eastAsia="en-US"/>
    </w:rPr>
  </w:style>
  <w:style w:type="paragraph" w:styleId="BodyText">
    <w:name w:val="Body Text"/>
    <w:basedOn w:val="Normal"/>
    <w:link w:val="BodyTextChar"/>
    <w:uiPriority w:val="99"/>
    <w:rsid w:val="00FA5934"/>
    <w:pPr>
      <w:widowControl/>
      <w:tabs>
        <w:tab w:val="left" w:pos="1570"/>
        <w:tab w:val="left" w:pos="1896"/>
        <w:tab w:val="left" w:pos="2736"/>
        <w:tab w:val="left" w:pos="5616"/>
      </w:tabs>
      <w:spacing w:before="120" w:after="120"/>
      <w:jc w:val="center"/>
    </w:pPr>
    <w:rPr>
      <w:b/>
      <w:bCs/>
      <w:smallCaps/>
      <w:spacing w:val="-2"/>
      <w:kern w:val="1"/>
      <w:sz w:val="24"/>
    </w:rPr>
  </w:style>
  <w:style w:type="character" w:customStyle="1" w:styleId="BodyTextChar">
    <w:name w:val="Body Text Char"/>
    <w:basedOn w:val="DefaultParagraphFont"/>
    <w:link w:val="BodyText"/>
    <w:uiPriority w:val="99"/>
    <w:semiHidden/>
    <w:locked/>
    <w:rPr>
      <w:rFonts w:cs="Times New Roman"/>
      <w:sz w:val="20"/>
      <w:szCs w:val="20"/>
      <w:lang w:val="en-GB"/>
    </w:rPr>
  </w:style>
  <w:style w:type="paragraph" w:styleId="BodyTextIndent">
    <w:name w:val="Body Text Indent"/>
    <w:basedOn w:val="Normal"/>
    <w:link w:val="BodyTextIndentChar"/>
    <w:uiPriority w:val="99"/>
    <w:rsid w:val="00FA5934"/>
    <w:pPr>
      <w:widowControl/>
      <w:tabs>
        <w:tab w:val="left" w:pos="1570"/>
        <w:tab w:val="left" w:pos="1896"/>
        <w:tab w:val="left" w:pos="2736"/>
        <w:tab w:val="left" w:pos="5616"/>
      </w:tabs>
      <w:spacing w:line="245" w:lineRule="exact"/>
      <w:ind w:left="1714" w:hanging="1714"/>
    </w:pPr>
    <w:rPr>
      <w:spacing w:val="-2"/>
      <w:kern w:val="1"/>
    </w:rPr>
  </w:style>
  <w:style w:type="character" w:customStyle="1" w:styleId="BodyTextIndentChar">
    <w:name w:val="Body Text Indent Char"/>
    <w:basedOn w:val="DefaultParagraphFont"/>
    <w:link w:val="BodyTextIndent"/>
    <w:uiPriority w:val="99"/>
    <w:semiHidden/>
    <w:locked/>
    <w:rPr>
      <w:rFonts w:cs="Times New Roman"/>
      <w:sz w:val="20"/>
      <w:szCs w:val="20"/>
      <w:lang w:val="en-GB"/>
    </w:rPr>
  </w:style>
  <w:style w:type="paragraph" w:styleId="BalloonText">
    <w:name w:val="Balloon Text"/>
    <w:basedOn w:val="Normal"/>
    <w:link w:val="BalloonTextChar"/>
    <w:uiPriority w:val="99"/>
    <w:semiHidden/>
    <w:rsid w:val="00FA5934"/>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GB"/>
    </w:rPr>
  </w:style>
  <w:style w:type="character" w:styleId="CommentReference">
    <w:name w:val="annotation reference"/>
    <w:basedOn w:val="DefaultParagraphFont"/>
    <w:uiPriority w:val="99"/>
    <w:semiHidden/>
    <w:rsid w:val="00FA5934"/>
    <w:rPr>
      <w:rFonts w:cs="Times New Roman"/>
      <w:sz w:val="16"/>
      <w:szCs w:val="16"/>
    </w:rPr>
  </w:style>
  <w:style w:type="paragraph" w:styleId="CommentText">
    <w:name w:val="annotation text"/>
    <w:basedOn w:val="Normal"/>
    <w:link w:val="CommentTextChar"/>
    <w:uiPriority w:val="99"/>
    <w:semiHidden/>
    <w:rsid w:val="00FA5934"/>
    <w:rPr>
      <w:sz w:val="20"/>
    </w:rPr>
  </w:style>
  <w:style w:type="character" w:customStyle="1" w:styleId="CommentTextChar">
    <w:name w:val="Comment Text Char"/>
    <w:basedOn w:val="DefaultParagraphFont"/>
    <w:link w:val="CommentText"/>
    <w:uiPriority w:val="99"/>
    <w:semiHidden/>
    <w:locked/>
    <w:rPr>
      <w:rFonts w:cs="Times New Roman"/>
      <w:sz w:val="20"/>
      <w:szCs w:val="20"/>
      <w:lang w:val="en-GB"/>
    </w:rPr>
  </w:style>
  <w:style w:type="paragraph" w:styleId="CommentSubject">
    <w:name w:val="annotation subject"/>
    <w:basedOn w:val="CommentText"/>
    <w:next w:val="CommentText"/>
    <w:link w:val="CommentSubjectChar"/>
    <w:uiPriority w:val="99"/>
    <w:semiHidden/>
    <w:rsid w:val="00FA5934"/>
    <w:rPr>
      <w:b/>
      <w:bCs/>
    </w:rPr>
  </w:style>
  <w:style w:type="character" w:customStyle="1" w:styleId="CommentSubjectChar">
    <w:name w:val="Comment Subject Char"/>
    <w:basedOn w:val="CommentTextChar"/>
    <w:link w:val="CommentSubject"/>
    <w:uiPriority w:val="99"/>
    <w:semiHidden/>
    <w:locked/>
    <w:rPr>
      <w:b/>
      <w:bCs/>
    </w:rPr>
  </w:style>
  <w:style w:type="character" w:styleId="PageNumber">
    <w:name w:val="page number"/>
    <w:basedOn w:val="DefaultParagraphFont"/>
    <w:uiPriority w:val="99"/>
    <w:rsid w:val="00FD5756"/>
    <w:rPr>
      <w:rFonts w:cs="Times New Roman"/>
    </w:rPr>
  </w:style>
  <w:style w:type="paragraph" w:styleId="Title">
    <w:name w:val="Title"/>
    <w:basedOn w:val="Normal"/>
    <w:link w:val="TitleChar"/>
    <w:uiPriority w:val="99"/>
    <w:qFormat/>
    <w:rsid w:val="00E26C6B"/>
    <w:pPr>
      <w:overflowPunct/>
      <w:autoSpaceDE/>
      <w:autoSpaceDN/>
      <w:adjustRightInd/>
      <w:jc w:val="center"/>
      <w:textAlignment w:val="auto"/>
    </w:pPr>
    <w:rPr>
      <w:rFonts w:eastAsia="Malgun Gothic"/>
      <w:b/>
      <w:sz w:val="24"/>
      <w:lang w:val="en-US"/>
    </w:rPr>
  </w:style>
  <w:style w:type="character" w:customStyle="1" w:styleId="TitleChar">
    <w:name w:val="Title Char"/>
    <w:basedOn w:val="DefaultParagraphFont"/>
    <w:link w:val="Title"/>
    <w:uiPriority w:val="99"/>
    <w:locked/>
    <w:rsid w:val="00E26C6B"/>
    <w:rPr>
      <w:rFonts w:eastAsia="Malgun Gothic" w:cs="Times New Roman"/>
      <w:b/>
      <w:sz w:val="24"/>
      <w:lang w:eastAsia="en-US"/>
    </w:rPr>
  </w:style>
  <w:style w:type="paragraph" w:styleId="ListParagraph">
    <w:name w:val="List Paragraph"/>
    <w:basedOn w:val="Normal"/>
    <w:uiPriority w:val="99"/>
    <w:qFormat/>
    <w:rsid w:val="00BA211A"/>
    <w:pPr>
      <w:ind w:left="720"/>
    </w:pPr>
  </w:style>
  <w:style w:type="character" w:styleId="Hyperlink">
    <w:name w:val="Hyperlink"/>
    <w:basedOn w:val="DefaultParagraphFont"/>
    <w:uiPriority w:val="99"/>
    <w:rsid w:val="000305B7"/>
    <w:rPr>
      <w:rFonts w:cs="Times New Roman"/>
      <w:color w:val="0000FF"/>
      <w:u w:val="single"/>
    </w:rPr>
  </w:style>
  <w:style w:type="paragraph" w:customStyle="1" w:styleId="Grid">
    <w:name w:val="Grid"/>
    <w:uiPriority w:val="99"/>
    <w:rsid w:val="0035015F"/>
    <w:pPr>
      <w:keepLines/>
      <w:ind w:left="43"/>
    </w:pPr>
    <w:rPr>
      <w:rFonts w:ascii="Arial" w:hAnsi="Arial"/>
      <w:sz w:val="20"/>
      <w:szCs w:val="20"/>
    </w:rPr>
  </w:style>
</w:styles>
</file>

<file path=word/webSettings.xml><?xml version="1.0" encoding="utf-8"?>
<w:webSettings xmlns:r="http://schemas.openxmlformats.org/officeDocument/2006/relationships" xmlns:w="http://schemas.openxmlformats.org/wordprocessingml/2006/main">
  <w:divs>
    <w:div w:id="785081852">
      <w:marLeft w:val="0"/>
      <w:marRight w:val="0"/>
      <w:marTop w:val="0"/>
      <w:marBottom w:val="0"/>
      <w:divBdr>
        <w:top w:val="none" w:sz="0" w:space="0" w:color="auto"/>
        <w:left w:val="none" w:sz="0" w:space="0" w:color="auto"/>
        <w:bottom w:val="none" w:sz="0" w:space="0" w:color="auto"/>
        <w:right w:val="none" w:sz="0" w:space="0" w:color="auto"/>
      </w:divBdr>
    </w:div>
    <w:div w:id="785081853">
      <w:marLeft w:val="0"/>
      <w:marRight w:val="0"/>
      <w:marTop w:val="0"/>
      <w:marBottom w:val="0"/>
      <w:divBdr>
        <w:top w:val="none" w:sz="0" w:space="0" w:color="auto"/>
        <w:left w:val="none" w:sz="0" w:space="0" w:color="auto"/>
        <w:bottom w:val="none" w:sz="0" w:space="0" w:color="auto"/>
        <w:right w:val="none" w:sz="0" w:space="0" w:color="auto"/>
      </w:divBdr>
      <w:divsChild>
        <w:div w:id="785081865">
          <w:marLeft w:val="547"/>
          <w:marRight w:val="0"/>
          <w:marTop w:val="134"/>
          <w:marBottom w:val="0"/>
          <w:divBdr>
            <w:top w:val="none" w:sz="0" w:space="0" w:color="auto"/>
            <w:left w:val="none" w:sz="0" w:space="0" w:color="auto"/>
            <w:bottom w:val="none" w:sz="0" w:space="0" w:color="auto"/>
            <w:right w:val="none" w:sz="0" w:space="0" w:color="auto"/>
          </w:divBdr>
        </w:div>
        <w:div w:id="785081882">
          <w:marLeft w:val="547"/>
          <w:marRight w:val="0"/>
          <w:marTop w:val="134"/>
          <w:marBottom w:val="0"/>
          <w:divBdr>
            <w:top w:val="none" w:sz="0" w:space="0" w:color="auto"/>
            <w:left w:val="none" w:sz="0" w:space="0" w:color="auto"/>
            <w:bottom w:val="none" w:sz="0" w:space="0" w:color="auto"/>
            <w:right w:val="none" w:sz="0" w:space="0" w:color="auto"/>
          </w:divBdr>
        </w:div>
        <w:div w:id="785081883">
          <w:marLeft w:val="547"/>
          <w:marRight w:val="0"/>
          <w:marTop w:val="134"/>
          <w:marBottom w:val="0"/>
          <w:divBdr>
            <w:top w:val="none" w:sz="0" w:space="0" w:color="auto"/>
            <w:left w:val="none" w:sz="0" w:space="0" w:color="auto"/>
            <w:bottom w:val="none" w:sz="0" w:space="0" w:color="auto"/>
            <w:right w:val="none" w:sz="0" w:space="0" w:color="auto"/>
          </w:divBdr>
        </w:div>
        <w:div w:id="785081884">
          <w:marLeft w:val="547"/>
          <w:marRight w:val="0"/>
          <w:marTop w:val="134"/>
          <w:marBottom w:val="0"/>
          <w:divBdr>
            <w:top w:val="none" w:sz="0" w:space="0" w:color="auto"/>
            <w:left w:val="none" w:sz="0" w:space="0" w:color="auto"/>
            <w:bottom w:val="none" w:sz="0" w:space="0" w:color="auto"/>
            <w:right w:val="none" w:sz="0" w:space="0" w:color="auto"/>
          </w:divBdr>
        </w:div>
        <w:div w:id="785081906">
          <w:marLeft w:val="547"/>
          <w:marRight w:val="0"/>
          <w:marTop w:val="134"/>
          <w:marBottom w:val="0"/>
          <w:divBdr>
            <w:top w:val="none" w:sz="0" w:space="0" w:color="auto"/>
            <w:left w:val="none" w:sz="0" w:space="0" w:color="auto"/>
            <w:bottom w:val="none" w:sz="0" w:space="0" w:color="auto"/>
            <w:right w:val="none" w:sz="0" w:space="0" w:color="auto"/>
          </w:divBdr>
        </w:div>
        <w:div w:id="785081920">
          <w:marLeft w:val="547"/>
          <w:marRight w:val="0"/>
          <w:marTop w:val="134"/>
          <w:marBottom w:val="0"/>
          <w:divBdr>
            <w:top w:val="none" w:sz="0" w:space="0" w:color="auto"/>
            <w:left w:val="none" w:sz="0" w:space="0" w:color="auto"/>
            <w:bottom w:val="none" w:sz="0" w:space="0" w:color="auto"/>
            <w:right w:val="none" w:sz="0" w:space="0" w:color="auto"/>
          </w:divBdr>
        </w:div>
        <w:div w:id="785081921">
          <w:marLeft w:val="547"/>
          <w:marRight w:val="0"/>
          <w:marTop w:val="134"/>
          <w:marBottom w:val="0"/>
          <w:divBdr>
            <w:top w:val="none" w:sz="0" w:space="0" w:color="auto"/>
            <w:left w:val="none" w:sz="0" w:space="0" w:color="auto"/>
            <w:bottom w:val="none" w:sz="0" w:space="0" w:color="auto"/>
            <w:right w:val="none" w:sz="0" w:space="0" w:color="auto"/>
          </w:divBdr>
        </w:div>
      </w:divsChild>
    </w:div>
    <w:div w:id="785081854">
      <w:marLeft w:val="0"/>
      <w:marRight w:val="0"/>
      <w:marTop w:val="0"/>
      <w:marBottom w:val="0"/>
      <w:divBdr>
        <w:top w:val="none" w:sz="0" w:space="0" w:color="auto"/>
        <w:left w:val="none" w:sz="0" w:space="0" w:color="auto"/>
        <w:bottom w:val="none" w:sz="0" w:space="0" w:color="auto"/>
        <w:right w:val="none" w:sz="0" w:space="0" w:color="auto"/>
      </w:divBdr>
      <w:divsChild>
        <w:div w:id="785081867">
          <w:marLeft w:val="0"/>
          <w:marRight w:val="0"/>
          <w:marTop w:val="0"/>
          <w:marBottom w:val="0"/>
          <w:divBdr>
            <w:top w:val="none" w:sz="0" w:space="0" w:color="auto"/>
            <w:left w:val="none" w:sz="0" w:space="0" w:color="auto"/>
            <w:bottom w:val="none" w:sz="0" w:space="0" w:color="auto"/>
            <w:right w:val="none" w:sz="0" w:space="0" w:color="auto"/>
          </w:divBdr>
        </w:div>
      </w:divsChild>
    </w:div>
    <w:div w:id="785081874">
      <w:marLeft w:val="0"/>
      <w:marRight w:val="0"/>
      <w:marTop w:val="0"/>
      <w:marBottom w:val="0"/>
      <w:divBdr>
        <w:top w:val="none" w:sz="0" w:space="0" w:color="auto"/>
        <w:left w:val="none" w:sz="0" w:space="0" w:color="auto"/>
        <w:bottom w:val="none" w:sz="0" w:space="0" w:color="auto"/>
        <w:right w:val="none" w:sz="0" w:space="0" w:color="auto"/>
      </w:divBdr>
      <w:divsChild>
        <w:div w:id="785081871">
          <w:marLeft w:val="547"/>
          <w:marRight w:val="0"/>
          <w:marTop w:val="134"/>
          <w:marBottom w:val="0"/>
          <w:divBdr>
            <w:top w:val="none" w:sz="0" w:space="0" w:color="auto"/>
            <w:left w:val="none" w:sz="0" w:space="0" w:color="auto"/>
            <w:bottom w:val="none" w:sz="0" w:space="0" w:color="auto"/>
            <w:right w:val="none" w:sz="0" w:space="0" w:color="auto"/>
          </w:divBdr>
        </w:div>
        <w:div w:id="785081922">
          <w:marLeft w:val="547"/>
          <w:marRight w:val="0"/>
          <w:marTop w:val="134"/>
          <w:marBottom w:val="0"/>
          <w:divBdr>
            <w:top w:val="none" w:sz="0" w:space="0" w:color="auto"/>
            <w:left w:val="none" w:sz="0" w:space="0" w:color="auto"/>
            <w:bottom w:val="none" w:sz="0" w:space="0" w:color="auto"/>
            <w:right w:val="none" w:sz="0" w:space="0" w:color="auto"/>
          </w:divBdr>
        </w:div>
      </w:divsChild>
    </w:div>
    <w:div w:id="785081877">
      <w:marLeft w:val="0"/>
      <w:marRight w:val="0"/>
      <w:marTop w:val="0"/>
      <w:marBottom w:val="0"/>
      <w:divBdr>
        <w:top w:val="none" w:sz="0" w:space="0" w:color="auto"/>
        <w:left w:val="none" w:sz="0" w:space="0" w:color="auto"/>
        <w:bottom w:val="none" w:sz="0" w:space="0" w:color="auto"/>
        <w:right w:val="none" w:sz="0" w:space="0" w:color="auto"/>
      </w:divBdr>
    </w:div>
    <w:div w:id="785081878">
      <w:marLeft w:val="0"/>
      <w:marRight w:val="0"/>
      <w:marTop w:val="0"/>
      <w:marBottom w:val="0"/>
      <w:divBdr>
        <w:top w:val="none" w:sz="0" w:space="0" w:color="auto"/>
        <w:left w:val="none" w:sz="0" w:space="0" w:color="auto"/>
        <w:bottom w:val="none" w:sz="0" w:space="0" w:color="auto"/>
        <w:right w:val="none" w:sz="0" w:space="0" w:color="auto"/>
      </w:divBdr>
      <w:divsChild>
        <w:div w:id="785081857">
          <w:marLeft w:val="130"/>
          <w:marRight w:val="0"/>
          <w:marTop w:val="0"/>
          <w:marBottom w:val="0"/>
          <w:divBdr>
            <w:top w:val="none" w:sz="0" w:space="0" w:color="auto"/>
            <w:left w:val="none" w:sz="0" w:space="0" w:color="auto"/>
            <w:bottom w:val="none" w:sz="0" w:space="0" w:color="auto"/>
            <w:right w:val="none" w:sz="0" w:space="0" w:color="auto"/>
          </w:divBdr>
        </w:div>
        <w:div w:id="785081858">
          <w:marLeft w:val="130"/>
          <w:marRight w:val="0"/>
          <w:marTop w:val="0"/>
          <w:marBottom w:val="0"/>
          <w:divBdr>
            <w:top w:val="none" w:sz="0" w:space="0" w:color="auto"/>
            <w:left w:val="none" w:sz="0" w:space="0" w:color="auto"/>
            <w:bottom w:val="none" w:sz="0" w:space="0" w:color="auto"/>
            <w:right w:val="none" w:sz="0" w:space="0" w:color="auto"/>
          </w:divBdr>
        </w:div>
        <w:div w:id="785081859">
          <w:marLeft w:val="130"/>
          <w:marRight w:val="0"/>
          <w:marTop w:val="0"/>
          <w:marBottom w:val="0"/>
          <w:divBdr>
            <w:top w:val="none" w:sz="0" w:space="0" w:color="auto"/>
            <w:left w:val="none" w:sz="0" w:space="0" w:color="auto"/>
            <w:bottom w:val="none" w:sz="0" w:space="0" w:color="auto"/>
            <w:right w:val="none" w:sz="0" w:space="0" w:color="auto"/>
          </w:divBdr>
        </w:div>
        <w:div w:id="785081881">
          <w:marLeft w:val="130"/>
          <w:marRight w:val="0"/>
          <w:marTop w:val="0"/>
          <w:marBottom w:val="0"/>
          <w:divBdr>
            <w:top w:val="none" w:sz="0" w:space="0" w:color="auto"/>
            <w:left w:val="none" w:sz="0" w:space="0" w:color="auto"/>
            <w:bottom w:val="none" w:sz="0" w:space="0" w:color="auto"/>
            <w:right w:val="none" w:sz="0" w:space="0" w:color="auto"/>
          </w:divBdr>
        </w:div>
        <w:div w:id="785081894">
          <w:marLeft w:val="130"/>
          <w:marRight w:val="0"/>
          <w:marTop w:val="0"/>
          <w:marBottom w:val="0"/>
          <w:divBdr>
            <w:top w:val="none" w:sz="0" w:space="0" w:color="auto"/>
            <w:left w:val="none" w:sz="0" w:space="0" w:color="auto"/>
            <w:bottom w:val="none" w:sz="0" w:space="0" w:color="auto"/>
            <w:right w:val="none" w:sz="0" w:space="0" w:color="auto"/>
          </w:divBdr>
        </w:div>
        <w:div w:id="785081899">
          <w:marLeft w:val="130"/>
          <w:marRight w:val="0"/>
          <w:marTop w:val="0"/>
          <w:marBottom w:val="0"/>
          <w:divBdr>
            <w:top w:val="none" w:sz="0" w:space="0" w:color="auto"/>
            <w:left w:val="none" w:sz="0" w:space="0" w:color="auto"/>
            <w:bottom w:val="none" w:sz="0" w:space="0" w:color="auto"/>
            <w:right w:val="none" w:sz="0" w:space="0" w:color="auto"/>
          </w:divBdr>
        </w:div>
      </w:divsChild>
    </w:div>
    <w:div w:id="785081887">
      <w:marLeft w:val="0"/>
      <w:marRight w:val="0"/>
      <w:marTop w:val="0"/>
      <w:marBottom w:val="0"/>
      <w:divBdr>
        <w:top w:val="none" w:sz="0" w:space="0" w:color="auto"/>
        <w:left w:val="none" w:sz="0" w:space="0" w:color="auto"/>
        <w:bottom w:val="none" w:sz="0" w:space="0" w:color="auto"/>
        <w:right w:val="none" w:sz="0" w:space="0" w:color="auto"/>
      </w:divBdr>
      <w:divsChild>
        <w:div w:id="785081876">
          <w:marLeft w:val="547"/>
          <w:marRight w:val="0"/>
          <w:marTop w:val="154"/>
          <w:marBottom w:val="0"/>
          <w:divBdr>
            <w:top w:val="none" w:sz="0" w:space="0" w:color="auto"/>
            <w:left w:val="none" w:sz="0" w:space="0" w:color="auto"/>
            <w:bottom w:val="none" w:sz="0" w:space="0" w:color="auto"/>
            <w:right w:val="none" w:sz="0" w:space="0" w:color="auto"/>
          </w:divBdr>
        </w:div>
        <w:div w:id="785081907">
          <w:marLeft w:val="547"/>
          <w:marRight w:val="0"/>
          <w:marTop w:val="154"/>
          <w:marBottom w:val="0"/>
          <w:divBdr>
            <w:top w:val="none" w:sz="0" w:space="0" w:color="auto"/>
            <w:left w:val="none" w:sz="0" w:space="0" w:color="auto"/>
            <w:bottom w:val="none" w:sz="0" w:space="0" w:color="auto"/>
            <w:right w:val="none" w:sz="0" w:space="0" w:color="auto"/>
          </w:divBdr>
        </w:div>
      </w:divsChild>
    </w:div>
    <w:div w:id="785081889">
      <w:marLeft w:val="0"/>
      <w:marRight w:val="0"/>
      <w:marTop w:val="0"/>
      <w:marBottom w:val="0"/>
      <w:divBdr>
        <w:top w:val="none" w:sz="0" w:space="0" w:color="auto"/>
        <w:left w:val="none" w:sz="0" w:space="0" w:color="auto"/>
        <w:bottom w:val="none" w:sz="0" w:space="0" w:color="auto"/>
        <w:right w:val="none" w:sz="0" w:space="0" w:color="auto"/>
      </w:divBdr>
    </w:div>
    <w:div w:id="785081890">
      <w:marLeft w:val="0"/>
      <w:marRight w:val="0"/>
      <w:marTop w:val="0"/>
      <w:marBottom w:val="0"/>
      <w:divBdr>
        <w:top w:val="none" w:sz="0" w:space="0" w:color="auto"/>
        <w:left w:val="none" w:sz="0" w:space="0" w:color="auto"/>
        <w:bottom w:val="none" w:sz="0" w:space="0" w:color="auto"/>
        <w:right w:val="none" w:sz="0" w:space="0" w:color="auto"/>
      </w:divBdr>
      <w:divsChild>
        <w:div w:id="785081919">
          <w:marLeft w:val="547"/>
          <w:marRight w:val="0"/>
          <w:marTop w:val="115"/>
          <w:marBottom w:val="0"/>
          <w:divBdr>
            <w:top w:val="none" w:sz="0" w:space="0" w:color="auto"/>
            <w:left w:val="none" w:sz="0" w:space="0" w:color="auto"/>
            <w:bottom w:val="none" w:sz="0" w:space="0" w:color="auto"/>
            <w:right w:val="none" w:sz="0" w:space="0" w:color="auto"/>
          </w:divBdr>
        </w:div>
      </w:divsChild>
    </w:div>
    <w:div w:id="785081895">
      <w:marLeft w:val="0"/>
      <w:marRight w:val="0"/>
      <w:marTop w:val="0"/>
      <w:marBottom w:val="0"/>
      <w:divBdr>
        <w:top w:val="none" w:sz="0" w:space="0" w:color="auto"/>
        <w:left w:val="none" w:sz="0" w:space="0" w:color="auto"/>
        <w:bottom w:val="none" w:sz="0" w:space="0" w:color="auto"/>
        <w:right w:val="none" w:sz="0" w:space="0" w:color="auto"/>
      </w:divBdr>
      <w:divsChild>
        <w:div w:id="785081868">
          <w:marLeft w:val="547"/>
          <w:marRight w:val="0"/>
          <w:marTop w:val="134"/>
          <w:marBottom w:val="0"/>
          <w:divBdr>
            <w:top w:val="none" w:sz="0" w:space="0" w:color="auto"/>
            <w:left w:val="none" w:sz="0" w:space="0" w:color="auto"/>
            <w:bottom w:val="none" w:sz="0" w:space="0" w:color="auto"/>
            <w:right w:val="none" w:sz="0" w:space="0" w:color="auto"/>
          </w:divBdr>
        </w:div>
        <w:div w:id="785081904">
          <w:marLeft w:val="547"/>
          <w:marRight w:val="0"/>
          <w:marTop w:val="134"/>
          <w:marBottom w:val="0"/>
          <w:divBdr>
            <w:top w:val="none" w:sz="0" w:space="0" w:color="auto"/>
            <w:left w:val="none" w:sz="0" w:space="0" w:color="auto"/>
            <w:bottom w:val="none" w:sz="0" w:space="0" w:color="auto"/>
            <w:right w:val="none" w:sz="0" w:space="0" w:color="auto"/>
          </w:divBdr>
        </w:div>
        <w:div w:id="785081917">
          <w:marLeft w:val="547"/>
          <w:marRight w:val="0"/>
          <w:marTop w:val="134"/>
          <w:marBottom w:val="0"/>
          <w:divBdr>
            <w:top w:val="none" w:sz="0" w:space="0" w:color="auto"/>
            <w:left w:val="none" w:sz="0" w:space="0" w:color="auto"/>
            <w:bottom w:val="none" w:sz="0" w:space="0" w:color="auto"/>
            <w:right w:val="none" w:sz="0" w:space="0" w:color="auto"/>
          </w:divBdr>
        </w:div>
      </w:divsChild>
    </w:div>
    <w:div w:id="785081896">
      <w:marLeft w:val="0"/>
      <w:marRight w:val="0"/>
      <w:marTop w:val="0"/>
      <w:marBottom w:val="0"/>
      <w:divBdr>
        <w:top w:val="none" w:sz="0" w:space="0" w:color="auto"/>
        <w:left w:val="none" w:sz="0" w:space="0" w:color="auto"/>
        <w:bottom w:val="none" w:sz="0" w:space="0" w:color="auto"/>
        <w:right w:val="none" w:sz="0" w:space="0" w:color="auto"/>
      </w:divBdr>
    </w:div>
    <w:div w:id="785081898">
      <w:marLeft w:val="0"/>
      <w:marRight w:val="0"/>
      <w:marTop w:val="0"/>
      <w:marBottom w:val="0"/>
      <w:divBdr>
        <w:top w:val="none" w:sz="0" w:space="0" w:color="auto"/>
        <w:left w:val="none" w:sz="0" w:space="0" w:color="auto"/>
        <w:bottom w:val="none" w:sz="0" w:space="0" w:color="auto"/>
        <w:right w:val="none" w:sz="0" w:space="0" w:color="auto"/>
      </w:divBdr>
      <w:divsChild>
        <w:div w:id="785081870">
          <w:marLeft w:val="547"/>
          <w:marRight w:val="0"/>
          <w:marTop w:val="154"/>
          <w:marBottom w:val="0"/>
          <w:divBdr>
            <w:top w:val="none" w:sz="0" w:space="0" w:color="auto"/>
            <w:left w:val="none" w:sz="0" w:space="0" w:color="auto"/>
            <w:bottom w:val="none" w:sz="0" w:space="0" w:color="auto"/>
            <w:right w:val="none" w:sz="0" w:space="0" w:color="auto"/>
          </w:divBdr>
        </w:div>
        <w:div w:id="785081875">
          <w:marLeft w:val="547"/>
          <w:marRight w:val="0"/>
          <w:marTop w:val="154"/>
          <w:marBottom w:val="0"/>
          <w:divBdr>
            <w:top w:val="none" w:sz="0" w:space="0" w:color="auto"/>
            <w:left w:val="none" w:sz="0" w:space="0" w:color="auto"/>
            <w:bottom w:val="none" w:sz="0" w:space="0" w:color="auto"/>
            <w:right w:val="none" w:sz="0" w:space="0" w:color="auto"/>
          </w:divBdr>
        </w:div>
      </w:divsChild>
    </w:div>
    <w:div w:id="785081900">
      <w:marLeft w:val="0"/>
      <w:marRight w:val="0"/>
      <w:marTop w:val="0"/>
      <w:marBottom w:val="0"/>
      <w:divBdr>
        <w:top w:val="none" w:sz="0" w:space="0" w:color="auto"/>
        <w:left w:val="none" w:sz="0" w:space="0" w:color="auto"/>
        <w:bottom w:val="none" w:sz="0" w:space="0" w:color="auto"/>
        <w:right w:val="none" w:sz="0" w:space="0" w:color="auto"/>
      </w:divBdr>
      <w:divsChild>
        <w:div w:id="785081913">
          <w:marLeft w:val="547"/>
          <w:marRight w:val="0"/>
          <w:marTop w:val="115"/>
          <w:marBottom w:val="0"/>
          <w:divBdr>
            <w:top w:val="none" w:sz="0" w:space="0" w:color="auto"/>
            <w:left w:val="none" w:sz="0" w:space="0" w:color="auto"/>
            <w:bottom w:val="none" w:sz="0" w:space="0" w:color="auto"/>
            <w:right w:val="none" w:sz="0" w:space="0" w:color="auto"/>
          </w:divBdr>
        </w:div>
      </w:divsChild>
    </w:div>
    <w:div w:id="785081901">
      <w:marLeft w:val="0"/>
      <w:marRight w:val="0"/>
      <w:marTop w:val="0"/>
      <w:marBottom w:val="0"/>
      <w:divBdr>
        <w:top w:val="none" w:sz="0" w:space="0" w:color="auto"/>
        <w:left w:val="none" w:sz="0" w:space="0" w:color="auto"/>
        <w:bottom w:val="none" w:sz="0" w:space="0" w:color="auto"/>
        <w:right w:val="none" w:sz="0" w:space="0" w:color="auto"/>
      </w:divBdr>
      <w:divsChild>
        <w:div w:id="785081885">
          <w:marLeft w:val="547"/>
          <w:marRight w:val="0"/>
          <w:marTop w:val="154"/>
          <w:marBottom w:val="0"/>
          <w:divBdr>
            <w:top w:val="none" w:sz="0" w:space="0" w:color="auto"/>
            <w:left w:val="none" w:sz="0" w:space="0" w:color="auto"/>
            <w:bottom w:val="none" w:sz="0" w:space="0" w:color="auto"/>
            <w:right w:val="none" w:sz="0" w:space="0" w:color="auto"/>
          </w:divBdr>
        </w:div>
      </w:divsChild>
    </w:div>
    <w:div w:id="785081902">
      <w:marLeft w:val="0"/>
      <w:marRight w:val="0"/>
      <w:marTop w:val="0"/>
      <w:marBottom w:val="0"/>
      <w:divBdr>
        <w:top w:val="none" w:sz="0" w:space="0" w:color="auto"/>
        <w:left w:val="none" w:sz="0" w:space="0" w:color="auto"/>
        <w:bottom w:val="none" w:sz="0" w:space="0" w:color="auto"/>
        <w:right w:val="none" w:sz="0" w:space="0" w:color="auto"/>
      </w:divBdr>
    </w:div>
    <w:div w:id="785081903">
      <w:marLeft w:val="0"/>
      <w:marRight w:val="0"/>
      <w:marTop w:val="0"/>
      <w:marBottom w:val="0"/>
      <w:divBdr>
        <w:top w:val="none" w:sz="0" w:space="0" w:color="auto"/>
        <w:left w:val="none" w:sz="0" w:space="0" w:color="auto"/>
        <w:bottom w:val="none" w:sz="0" w:space="0" w:color="auto"/>
        <w:right w:val="none" w:sz="0" w:space="0" w:color="auto"/>
      </w:divBdr>
      <w:divsChild>
        <w:div w:id="785081866">
          <w:marLeft w:val="547"/>
          <w:marRight w:val="0"/>
          <w:marTop w:val="134"/>
          <w:marBottom w:val="0"/>
          <w:divBdr>
            <w:top w:val="none" w:sz="0" w:space="0" w:color="auto"/>
            <w:left w:val="none" w:sz="0" w:space="0" w:color="auto"/>
            <w:bottom w:val="none" w:sz="0" w:space="0" w:color="auto"/>
            <w:right w:val="none" w:sz="0" w:space="0" w:color="auto"/>
          </w:divBdr>
        </w:div>
        <w:div w:id="785081872">
          <w:marLeft w:val="547"/>
          <w:marRight w:val="0"/>
          <w:marTop w:val="134"/>
          <w:marBottom w:val="0"/>
          <w:divBdr>
            <w:top w:val="none" w:sz="0" w:space="0" w:color="auto"/>
            <w:left w:val="none" w:sz="0" w:space="0" w:color="auto"/>
            <w:bottom w:val="none" w:sz="0" w:space="0" w:color="auto"/>
            <w:right w:val="none" w:sz="0" w:space="0" w:color="auto"/>
          </w:divBdr>
        </w:div>
        <w:div w:id="785081893">
          <w:marLeft w:val="547"/>
          <w:marRight w:val="0"/>
          <w:marTop w:val="134"/>
          <w:marBottom w:val="0"/>
          <w:divBdr>
            <w:top w:val="none" w:sz="0" w:space="0" w:color="auto"/>
            <w:left w:val="none" w:sz="0" w:space="0" w:color="auto"/>
            <w:bottom w:val="none" w:sz="0" w:space="0" w:color="auto"/>
            <w:right w:val="none" w:sz="0" w:space="0" w:color="auto"/>
          </w:divBdr>
        </w:div>
      </w:divsChild>
    </w:div>
    <w:div w:id="785081905">
      <w:marLeft w:val="0"/>
      <w:marRight w:val="0"/>
      <w:marTop w:val="0"/>
      <w:marBottom w:val="0"/>
      <w:divBdr>
        <w:top w:val="none" w:sz="0" w:space="0" w:color="auto"/>
        <w:left w:val="none" w:sz="0" w:space="0" w:color="auto"/>
        <w:bottom w:val="none" w:sz="0" w:space="0" w:color="auto"/>
        <w:right w:val="none" w:sz="0" w:space="0" w:color="auto"/>
      </w:divBdr>
    </w:div>
    <w:div w:id="785081908">
      <w:marLeft w:val="0"/>
      <w:marRight w:val="0"/>
      <w:marTop w:val="0"/>
      <w:marBottom w:val="0"/>
      <w:divBdr>
        <w:top w:val="none" w:sz="0" w:space="0" w:color="auto"/>
        <w:left w:val="none" w:sz="0" w:space="0" w:color="auto"/>
        <w:bottom w:val="none" w:sz="0" w:space="0" w:color="auto"/>
        <w:right w:val="none" w:sz="0" w:space="0" w:color="auto"/>
      </w:divBdr>
      <w:divsChild>
        <w:div w:id="785081915">
          <w:marLeft w:val="0"/>
          <w:marRight w:val="0"/>
          <w:marTop w:val="0"/>
          <w:marBottom w:val="0"/>
          <w:divBdr>
            <w:top w:val="none" w:sz="0" w:space="0" w:color="auto"/>
            <w:left w:val="none" w:sz="0" w:space="0" w:color="auto"/>
            <w:bottom w:val="none" w:sz="0" w:space="0" w:color="auto"/>
            <w:right w:val="none" w:sz="0" w:space="0" w:color="auto"/>
          </w:divBdr>
        </w:div>
      </w:divsChild>
    </w:div>
    <w:div w:id="785081910">
      <w:marLeft w:val="0"/>
      <w:marRight w:val="0"/>
      <w:marTop w:val="0"/>
      <w:marBottom w:val="0"/>
      <w:divBdr>
        <w:top w:val="none" w:sz="0" w:space="0" w:color="auto"/>
        <w:left w:val="none" w:sz="0" w:space="0" w:color="auto"/>
        <w:bottom w:val="none" w:sz="0" w:space="0" w:color="auto"/>
        <w:right w:val="none" w:sz="0" w:space="0" w:color="auto"/>
      </w:divBdr>
      <w:divsChild>
        <w:div w:id="785081856">
          <w:marLeft w:val="547"/>
          <w:marRight w:val="0"/>
          <w:marTop w:val="154"/>
          <w:marBottom w:val="0"/>
          <w:divBdr>
            <w:top w:val="none" w:sz="0" w:space="0" w:color="auto"/>
            <w:left w:val="none" w:sz="0" w:space="0" w:color="auto"/>
            <w:bottom w:val="none" w:sz="0" w:space="0" w:color="auto"/>
            <w:right w:val="none" w:sz="0" w:space="0" w:color="auto"/>
          </w:divBdr>
        </w:div>
        <w:div w:id="785081862">
          <w:marLeft w:val="547"/>
          <w:marRight w:val="0"/>
          <w:marTop w:val="154"/>
          <w:marBottom w:val="0"/>
          <w:divBdr>
            <w:top w:val="none" w:sz="0" w:space="0" w:color="auto"/>
            <w:left w:val="none" w:sz="0" w:space="0" w:color="auto"/>
            <w:bottom w:val="none" w:sz="0" w:space="0" w:color="auto"/>
            <w:right w:val="none" w:sz="0" w:space="0" w:color="auto"/>
          </w:divBdr>
        </w:div>
        <w:div w:id="785081880">
          <w:marLeft w:val="547"/>
          <w:marRight w:val="0"/>
          <w:marTop w:val="154"/>
          <w:marBottom w:val="0"/>
          <w:divBdr>
            <w:top w:val="none" w:sz="0" w:space="0" w:color="auto"/>
            <w:left w:val="none" w:sz="0" w:space="0" w:color="auto"/>
            <w:bottom w:val="none" w:sz="0" w:space="0" w:color="auto"/>
            <w:right w:val="none" w:sz="0" w:space="0" w:color="auto"/>
          </w:divBdr>
        </w:div>
        <w:div w:id="785081888">
          <w:marLeft w:val="547"/>
          <w:marRight w:val="0"/>
          <w:marTop w:val="154"/>
          <w:marBottom w:val="0"/>
          <w:divBdr>
            <w:top w:val="none" w:sz="0" w:space="0" w:color="auto"/>
            <w:left w:val="none" w:sz="0" w:space="0" w:color="auto"/>
            <w:bottom w:val="none" w:sz="0" w:space="0" w:color="auto"/>
            <w:right w:val="none" w:sz="0" w:space="0" w:color="auto"/>
          </w:divBdr>
        </w:div>
        <w:div w:id="785081897">
          <w:marLeft w:val="547"/>
          <w:marRight w:val="0"/>
          <w:marTop w:val="154"/>
          <w:marBottom w:val="0"/>
          <w:divBdr>
            <w:top w:val="none" w:sz="0" w:space="0" w:color="auto"/>
            <w:left w:val="none" w:sz="0" w:space="0" w:color="auto"/>
            <w:bottom w:val="none" w:sz="0" w:space="0" w:color="auto"/>
            <w:right w:val="none" w:sz="0" w:space="0" w:color="auto"/>
          </w:divBdr>
        </w:div>
      </w:divsChild>
    </w:div>
    <w:div w:id="785081911">
      <w:marLeft w:val="0"/>
      <w:marRight w:val="0"/>
      <w:marTop w:val="0"/>
      <w:marBottom w:val="0"/>
      <w:divBdr>
        <w:top w:val="none" w:sz="0" w:space="0" w:color="auto"/>
        <w:left w:val="none" w:sz="0" w:space="0" w:color="auto"/>
        <w:bottom w:val="none" w:sz="0" w:space="0" w:color="auto"/>
        <w:right w:val="none" w:sz="0" w:space="0" w:color="auto"/>
      </w:divBdr>
      <w:divsChild>
        <w:div w:id="785081855">
          <w:marLeft w:val="547"/>
          <w:marRight w:val="0"/>
          <w:marTop w:val="134"/>
          <w:marBottom w:val="0"/>
          <w:divBdr>
            <w:top w:val="none" w:sz="0" w:space="0" w:color="auto"/>
            <w:left w:val="none" w:sz="0" w:space="0" w:color="auto"/>
            <w:bottom w:val="none" w:sz="0" w:space="0" w:color="auto"/>
            <w:right w:val="none" w:sz="0" w:space="0" w:color="auto"/>
          </w:divBdr>
        </w:div>
        <w:div w:id="785081860">
          <w:marLeft w:val="547"/>
          <w:marRight w:val="0"/>
          <w:marTop w:val="134"/>
          <w:marBottom w:val="0"/>
          <w:divBdr>
            <w:top w:val="none" w:sz="0" w:space="0" w:color="auto"/>
            <w:left w:val="none" w:sz="0" w:space="0" w:color="auto"/>
            <w:bottom w:val="none" w:sz="0" w:space="0" w:color="auto"/>
            <w:right w:val="none" w:sz="0" w:space="0" w:color="auto"/>
          </w:divBdr>
        </w:div>
        <w:div w:id="785081869">
          <w:marLeft w:val="547"/>
          <w:marRight w:val="0"/>
          <w:marTop w:val="134"/>
          <w:marBottom w:val="0"/>
          <w:divBdr>
            <w:top w:val="none" w:sz="0" w:space="0" w:color="auto"/>
            <w:left w:val="none" w:sz="0" w:space="0" w:color="auto"/>
            <w:bottom w:val="none" w:sz="0" w:space="0" w:color="auto"/>
            <w:right w:val="none" w:sz="0" w:space="0" w:color="auto"/>
          </w:divBdr>
        </w:div>
        <w:div w:id="785081886">
          <w:marLeft w:val="547"/>
          <w:marRight w:val="0"/>
          <w:marTop w:val="134"/>
          <w:marBottom w:val="0"/>
          <w:divBdr>
            <w:top w:val="none" w:sz="0" w:space="0" w:color="auto"/>
            <w:left w:val="none" w:sz="0" w:space="0" w:color="auto"/>
            <w:bottom w:val="none" w:sz="0" w:space="0" w:color="auto"/>
            <w:right w:val="none" w:sz="0" w:space="0" w:color="auto"/>
          </w:divBdr>
        </w:div>
        <w:div w:id="785081892">
          <w:marLeft w:val="547"/>
          <w:marRight w:val="0"/>
          <w:marTop w:val="134"/>
          <w:marBottom w:val="0"/>
          <w:divBdr>
            <w:top w:val="none" w:sz="0" w:space="0" w:color="auto"/>
            <w:left w:val="none" w:sz="0" w:space="0" w:color="auto"/>
            <w:bottom w:val="none" w:sz="0" w:space="0" w:color="auto"/>
            <w:right w:val="none" w:sz="0" w:space="0" w:color="auto"/>
          </w:divBdr>
        </w:div>
        <w:div w:id="785081909">
          <w:marLeft w:val="547"/>
          <w:marRight w:val="0"/>
          <w:marTop w:val="134"/>
          <w:marBottom w:val="0"/>
          <w:divBdr>
            <w:top w:val="none" w:sz="0" w:space="0" w:color="auto"/>
            <w:left w:val="none" w:sz="0" w:space="0" w:color="auto"/>
            <w:bottom w:val="none" w:sz="0" w:space="0" w:color="auto"/>
            <w:right w:val="none" w:sz="0" w:space="0" w:color="auto"/>
          </w:divBdr>
        </w:div>
      </w:divsChild>
    </w:div>
    <w:div w:id="785081912">
      <w:marLeft w:val="0"/>
      <w:marRight w:val="0"/>
      <w:marTop w:val="0"/>
      <w:marBottom w:val="0"/>
      <w:divBdr>
        <w:top w:val="none" w:sz="0" w:space="0" w:color="auto"/>
        <w:left w:val="none" w:sz="0" w:space="0" w:color="auto"/>
        <w:bottom w:val="none" w:sz="0" w:space="0" w:color="auto"/>
        <w:right w:val="none" w:sz="0" w:space="0" w:color="auto"/>
      </w:divBdr>
    </w:div>
    <w:div w:id="785081914">
      <w:marLeft w:val="0"/>
      <w:marRight w:val="0"/>
      <w:marTop w:val="0"/>
      <w:marBottom w:val="0"/>
      <w:divBdr>
        <w:top w:val="none" w:sz="0" w:space="0" w:color="auto"/>
        <w:left w:val="none" w:sz="0" w:space="0" w:color="auto"/>
        <w:bottom w:val="none" w:sz="0" w:space="0" w:color="auto"/>
        <w:right w:val="none" w:sz="0" w:space="0" w:color="auto"/>
      </w:divBdr>
      <w:divsChild>
        <w:div w:id="785081861">
          <w:marLeft w:val="547"/>
          <w:marRight w:val="0"/>
          <w:marTop w:val="134"/>
          <w:marBottom w:val="0"/>
          <w:divBdr>
            <w:top w:val="none" w:sz="0" w:space="0" w:color="auto"/>
            <w:left w:val="none" w:sz="0" w:space="0" w:color="auto"/>
            <w:bottom w:val="none" w:sz="0" w:space="0" w:color="auto"/>
            <w:right w:val="none" w:sz="0" w:space="0" w:color="auto"/>
          </w:divBdr>
        </w:div>
        <w:div w:id="785081864">
          <w:marLeft w:val="547"/>
          <w:marRight w:val="0"/>
          <w:marTop w:val="134"/>
          <w:marBottom w:val="0"/>
          <w:divBdr>
            <w:top w:val="none" w:sz="0" w:space="0" w:color="auto"/>
            <w:left w:val="none" w:sz="0" w:space="0" w:color="auto"/>
            <w:bottom w:val="none" w:sz="0" w:space="0" w:color="auto"/>
            <w:right w:val="none" w:sz="0" w:space="0" w:color="auto"/>
          </w:divBdr>
        </w:div>
        <w:div w:id="785081873">
          <w:marLeft w:val="547"/>
          <w:marRight w:val="0"/>
          <w:marTop w:val="134"/>
          <w:marBottom w:val="0"/>
          <w:divBdr>
            <w:top w:val="none" w:sz="0" w:space="0" w:color="auto"/>
            <w:left w:val="none" w:sz="0" w:space="0" w:color="auto"/>
            <w:bottom w:val="none" w:sz="0" w:space="0" w:color="auto"/>
            <w:right w:val="none" w:sz="0" w:space="0" w:color="auto"/>
          </w:divBdr>
        </w:div>
        <w:div w:id="785081891">
          <w:marLeft w:val="547"/>
          <w:marRight w:val="0"/>
          <w:marTop w:val="134"/>
          <w:marBottom w:val="0"/>
          <w:divBdr>
            <w:top w:val="none" w:sz="0" w:space="0" w:color="auto"/>
            <w:left w:val="none" w:sz="0" w:space="0" w:color="auto"/>
            <w:bottom w:val="none" w:sz="0" w:space="0" w:color="auto"/>
            <w:right w:val="none" w:sz="0" w:space="0" w:color="auto"/>
          </w:divBdr>
        </w:div>
      </w:divsChild>
    </w:div>
    <w:div w:id="785081916">
      <w:marLeft w:val="0"/>
      <w:marRight w:val="0"/>
      <w:marTop w:val="0"/>
      <w:marBottom w:val="0"/>
      <w:divBdr>
        <w:top w:val="none" w:sz="0" w:space="0" w:color="auto"/>
        <w:left w:val="none" w:sz="0" w:space="0" w:color="auto"/>
        <w:bottom w:val="none" w:sz="0" w:space="0" w:color="auto"/>
        <w:right w:val="none" w:sz="0" w:space="0" w:color="auto"/>
      </w:divBdr>
    </w:div>
    <w:div w:id="785081918">
      <w:marLeft w:val="0"/>
      <w:marRight w:val="0"/>
      <w:marTop w:val="0"/>
      <w:marBottom w:val="0"/>
      <w:divBdr>
        <w:top w:val="none" w:sz="0" w:space="0" w:color="auto"/>
        <w:left w:val="none" w:sz="0" w:space="0" w:color="auto"/>
        <w:bottom w:val="none" w:sz="0" w:space="0" w:color="auto"/>
        <w:right w:val="none" w:sz="0" w:space="0" w:color="auto"/>
      </w:divBdr>
      <w:divsChild>
        <w:div w:id="785081863">
          <w:marLeft w:val="547"/>
          <w:marRight w:val="0"/>
          <w:marTop w:val="0"/>
          <w:marBottom w:val="0"/>
          <w:divBdr>
            <w:top w:val="none" w:sz="0" w:space="0" w:color="auto"/>
            <w:left w:val="none" w:sz="0" w:space="0" w:color="auto"/>
            <w:bottom w:val="none" w:sz="0" w:space="0" w:color="auto"/>
            <w:right w:val="none" w:sz="0" w:space="0" w:color="auto"/>
          </w:divBdr>
        </w:div>
        <w:div w:id="78508187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14</Pages>
  <Words>2519</Words>
  <Characters>14359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 Polar AT WG</dc:title>
  <dc:subject/>
  <dc:creator>Ann E. Moore</dc:creator>
  <cp:keywords/>
  <dc:description/>
  <cp:lastModifiedBy>Air Traffic Organization</cp:lastModifiedBy>
  <cp:revision>3</cp:revision>
  <cp:lastPrinted>2010-04-24T18:43:00Z</cp:lastPrinted>
  <dcterms:created xsi:type="dcterms:W3CDTF">2010-08-12T18:24:00Z</dcterms:created>
  <dcterms:modified xsi:type="dcterms:W3CDTF">2010-08-12T18:25:00Z</dcterms:modified>
</cp:coreProperties>
</file>